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A8B9E" w14:textId="77777777" w:rsidR="00AA3134" w:rsidRPr="00DE1F89" w:rsidRDefault="00AA3134" w:rsidP="00AA3134">
      <w:pPr>
        <w:rPr>
          <w:rFonts w:cs="Arial"/>
          <w:sz w:val="20"/>
          <w:szCs w:val="20"/>
          <w:lang w:val="et-EE"/>
        </w:rPr>
      </w:pPr>
    </w:p>
    <w:p w14:paraId="61E96B2C" w14:textId="77777777" w:rsidR="00DE1F89" w:rsidRDefault="00DE1F89" w:rsidP="00AA3134">
      <w:pPr>
        <w:rPr>
          <w:rFonts w:cs="Arial"/>
          <w:sz w:val="20"/>
          <w:szCs w:val="20"/>
          <w:lang w:val="et-EE"/>
        </w:rPr>
      </w:pPr>
    </w:p>
    <w:p w14:paraId="5FF5816A" w14:textId="77777777" w:rsidR="00DE1F89" w:rsidRDefault="00DE1F89" w:rsidP="00AA3134">
      <w:pPr>
        <w:rPr>
          <w:rFonts w:cs="Arial"/>
          <w:sz w:val="20"/>
          <w:szCs w:val="20"/>
          <w:lang w:val="et-EE"/>
        </w:rPr>
      </w:pPr>
    </w:p>
    <w:p w14:paraId="4B55F60F" w14:textId="52C162BB" w:rsidR="00C13A06" w:rsidRPr="00DE1F89" w:rsidRDefault="00C13A06" w:rsidP="00AA3134">
      <w:pPr>
        <w:rPr>
          <w:rFonts w:cs="Arial"/>
          <w:sz w:val="20"/>
          <w:szCs w:val="20"/>
          <w:lang w:val="et-EE"/>
        </w:rPr>
      </w:pPr>
      <w:r w:rsidRPr="00DE1F89">
        <w:rPr>
          <w:rFonts w:cs="Arial"/>
          <w:sz w:val="20"/>
          <w:szCs w:val="20"/>
          <w:lang w:val="et-EE"/>
        </w:rPr>
        <w:t>Priit Lomp</w:t>
      </w:r>
    </w:p>
    <w:p w14:paraId="78AB3788" w14:textId="475D4CDE" w:rsidR="00C13A06" w:rsidRPr="00DE1F89" w:rsidRDefault="00C13A06" w:rsidP="00AA3134">
      <w:pPr>
        <w:rPr>
          <w:rFonts w:cs="Arial"/>
          <w:sz w:val="20"/>
          <w:szCs w:val="20"/>
          <w:lang w:val="et-EE"/>
        </w:rPr>
      </w:pPr>
      <w:r w:rsidRPr="00DE1F89">
        <w:rPr>
          <w:rFonts w:cs="Arial"/>
          <w:sz w:val="20"/>
          <w:szCs w:val="20"/>
          <w:lang w:val="et-EE"/>
        </w:rPr>
        <w:t>Riigikogu majanduskomisjon</w:t>
      </w:r>
      <w:r w:rsidR="001C0043">
        <w:rPr>
          <w:rFonts w:cs="Arial"/>
          <w:sz w:val="20"/>
          <w:szCs w:val="20"/>
          <w:lang w:val="et-EE"/>
        </w:rPr>
        <w:tab/>
      </w:r>
      <w:r w:rsidR="001C0043">
        <w:rPr>
          <w:rFonts w:cs="Arial"/>
          <w:sz w:val="20"/>
          <w:szCs w:val="20"/>
          <w:lang w:val="et-EE"/>
        </w:rPr>
        <w:tab/>
      </w:r>
      <w:r w:rsidR="001C0043">
        <w:rPr>
          <w:rFonts w:cs="Arial"/>
          <w:sz w:val="20"/>
          <w:szCs w:val="20"/>
          <w:lang w:val="et-EE"/>
        </w:rPr>
        <w:tab/>
      </w:r>
      <w:r w:rsidR="001C0043">
        <w:rPr>
          <w:rFonts w:cs="Arial"/>
          <w:sz w:val="20"/>
          <w:szCs w:val="20"/>
          <w:lang w:val="et-EE"/>
        </w:rPr>
        <w:tab/>
      </w:r>
      <w:r w:rsidR="001C0043">
        <w:rPr>
          <w:rFonts w:cs="Arial"/>
          <w:sz w:val="20"/>
          <w:szCs w:val="20"/>
          <w:lang w:val="et-EE"/>
        </w:rPr>
        <w:tab/>
      </w:r>
      <w:r w:rsidR="001C0043">
        <w:rPr>
          <w:rFonts w:cs="Arial"/>
          <w:sz w:val="20"/>
          <w:szCs w:val="20"/>
          <w:lang w:val="et-EE"/>
        </w:rPr>
        <w:tab/>
      </w:r>
      <w:r w:rsidR="00975444">
        <w:rPr>
          <w:rFonts w:cs="Arial"/>
          <w:sz w:val="20"/>
          <w:szCs w:val="20"/>
          <w:lang w:val="et-EE"/>
        </w:rPr>
        <w:t xml:space="preserve">      </w:t>
      </w:r>
      <w:r w:rsidR="00975444" w:rsidRPr="00975444">
        <w:rPr>
          <w:rFonts w:cs="Arial"/>
          <w:sz w:val="20"/>
          <w:szCs w:val="20"/>
          <w:lang w:val="et-EE"/>
        </w:rPr>
        <w:t>19.02</w:t>
      </w:r>
      <w:r w:rsidR="001C0043" w:rsidRPr="00975444">
        <w:rPr>
          <w:rFonts w:cs="Arial"/>
          <w:sz w:val="20"/>
          <w:szCs w:val="20"/>
          <w:lang w:val="et-EE"/>
        </w:rPr>
        <w:t xml:space="preserve">.2024 nr </w:t>
      </w:r>
      <w:r w:rsidR="00975444" w:rsidRPr="00975444">
        <w:rPr>
          <w:rFonts w:cs="Arial"/>
          <w:color w:val="000000"/>
          <w:sz w:val="20"/>
          <w:szCs w:val="20"/>
          <w:shd w:val="clear" w:color="auto" w:fill="FFFFFF"/>
        </w:rPr>
        <w:t>KA-JUH-13/72</w:t>
      </w:r>
    </w:p>
    <w:p w14:paraId="44300FE7" w14:textId="676A8C59" w:rsidR="00C13A06" w:rsidRPr="00DE1F89" w:rsidRDefault="00C13A06" w:rsidP="00C13A06">
      <w:pPr>
        <w:tabs>
          <w:tab w:val="left" w:pos="5812"/>
        </w:tabs>
        <w:rPr>
          <w:rFonts w:cs="Arial"/>
          <w:sz w:val="20"/>
          <w:szCs w:val="20"/>
          <w:lang w:val="et-EE"/>
        </w:rPr>
      </w:pPr>
      <w:r w:rsidRPr="00DE1F89">
        <w:rPr>
          <w:rFonts w:cs="Arial"/>
          <w:sz w:val="20"/>
          <w:szCs w:val="20"/>
          <w:lang w:val="et-EE"/>
        </w:rPr>
        <w:t xml:space="preserve">E-kiri: </w:t>
      </w:r>
      <w:hyperlink r:id="rId7" w:history="1">
        <w:r w:rsidRPr="00DE1F89">
          <w:rPr>
            <w:rStyle w:val="Hyperlink"/>
            <w:rFonts w:cs="Arial"/>
            <w:color w:val="0000CC"/>
            <w:sz w:val="20"/>
            <w:szCs w:val="20"/>
            <w:lang w:val="et-EE"/>
          </w:rPr>
          <w:t>majanduskomisjon@riigikogu.ee</w:t>
        </w:r>
      </w:hyperlink>
      <w:r w:rsidRPr="00DE1F89">
        <w:rPr>
          <w:rFonts w:cs="Arial"/>
          <w:color w:val="0000CC"/>
          <w:sz w:val="20"/>
          <w:szCs w:val="20"/>
          <w:lang w:val="et-EE"/>
        </w:rPr>
        <w:tab/>
      </w:r>
    </w:p>
    <w:p w14:paraId="67F87C23" w14:textId="77777777" w:rsidR="00C13A06" w:rsidRPr="00DE1F89" w:rsidRDefault="00C13A06" w:rsidP="00AA3134">
      <w:pPr>
        <w:rPr>
          <w:rFonts w:cs="Arial"/>
          <w:sz w:val="20"/>
          <w:szCs w:val="20"/>
          <w:lang w:val="et-EE"/>
        </w:rPr>
      </w:pPr>
    </w:p>
    <w:p w14:paraId="03241569" w14:textId="10827A5A" w:rsidR="00C13A06" w:rsidRPr="00DE1F89" w:rsidRDefault="00C13A06" w:rsidP="00AA3134">
      <w:pPr>
        <w:rPr>
          <w:rFonts w:cs="Arial"/>
          <w:sz w:val="20"/>
          <w:szCs w:val="20"/>
          <w:lang w:val="et-EE"/>
        </w:rPr>
      </w:pPr>
      <w:proofErr w:type="spellStart"/>
      <w:r w:rsidRPr="00DE1F89">
        <w:rPr>
          <w:rFonts w:cs="Arial"/>
          <w:sz w:val="20"/>
          <w:szCs w:val="20"/>
          <w:lang w:val="et-EE"/>
        </w:rPr>
        <w:t>Cc</w:t>
      </w:r>
      <w:proofErr w:type="spellEnd"/>
      <w:r w:rsidRPr="00DE1F89">
        <w:rPr>
          <w:rFonts w:cs="Arial"/>
          <w:sz w:val="20"/>
          <w:szCs w:val="20"/>
          <w:lang w:val="et-EE"/>
        </w:rPr>
        <w:t>: Kliimaministeerium</w:t>
      </w:r>
    </w:p>
    <w:p w14:paraId="15D6CAE9" w14:textId="20F92CBC" w:rsidR="00C13A06" w:rsidRPr="00DE1F89" w:rsidRDefault="00C13A06" w:rsidP="00C13A06">
      <w:pPr>
        <w:tabs>
          <w:tab w:val="left" w:pos="426"/>
        </w:tabs>
        <w:rPr>
          <w:rFonts w:cs="Arial"/>
          <w:sz w:val="20"/>
          <w:szCs w:val="20"/>
          <w:lang w:val="et-EE"/>
        </w:rPr>
      </w:pPr>
      <w:r w:rsidRPr="00DE1F89">
        <w:rPr>
          <w:rFonts w:cs="Arial"/>
          <w:sz w:val="20"/>
          <w:szCs w:val="20"/>
          <w:lang w:val="et-EE"/>
        </w:rPr>
        <w:t xml:space="preserve">E-kiri: </w:t>
      </w:r>
      <w:hyperlink r:id="rId8" w:history="1">
        <w:r w:rsidRPr="00DE1F89">
          <w:rPr>
            <w:rStyle w:val="Hyperlink"/>
            <w:rFonts w:cs="Arial"/>
            <w:color w:val="0000CC"/>
            <w:sz w:val="20"/>
            <w:szCs w:val="20"/>
            <w:lang w:val="et-EE"/>
          </w:rPr>
          <w:t>info@kliimaministeerium.ee</w:t>
        </w:r>
      </w:hyperlink>
    </w:p>
    <w:p w14:paraId="070EFCBE" w14:textId="77777777" w:rsidR="00C13A06" w:rsidRPr="00DE1F89" w:rsidRDefault="00C13A06" w:rsidP="00C13A06">
      <w:pPr>
        <w:tabs>
          <w:tab w:val="left" w:pos="426"/>
        </w:tabs>
        <w:rPr>
          <w:rFonts w:cs="Arial"/>
          <w:sz w:val="20"/>
          <w:szCs w:val="20"/>
          <w:lang w:val="et-EE"/>
        </w:rPr>
      </w:pPr>
    </w:p>
    <w:p w14:paraId="338CA243" w14:textId="1235DFD2" w:rsidR="00C13A06" w:rsidRPr="00DE1F89" w:rsidRDefault="00C13A06" w:rsidP="00C13A06">
      <w:pPr>
        <w:tabs>
          <w:tab w:val="left" w:pos="426"/>
        </w:tabs>
        <w:rPr>
          <w:rFonts w:cs="Arial"/>
          <w:sz w:val="20"/>
          <w:szCs w:val="20"/>
          <w:lang w:val="et-EE"/>
        </w:rPr>
      </w:pPr>
      <w:r w:rsidRPr="00DE1F89">
        <w:rPr>
          <w:rFonts w:cs="Arial"/>
          <w:sz w:val="20"/>
          <w:szCs w:val="20"/>
          <w:lang w:val="et-EE"/>
        </w:rPr>
        <w:t>Rahandusministeerium:</w:t>
      </w:r>
    </w:p>
    <w:p w14:paraId="617349D5" w14:textId="37D8459E" w:rsidR="00C13A06" w:rsidRPr="00DE1F89" w:rsidRDefault="00C13A06" w:rsidP="00C13A06">
      <w:pPr>
        <w:tabs>
          <w:tab w:val="left" w:pos="426"/>
        </w:tabs>
        <w:rPr>
          <w:rFonts w:cs="Arial"/>
          <w:sz w:val="20"/>
          <w:szCs w:val="20"/>
          <w:lang w:val="et-EE"/>
        </w:rPr>
      </w:pPr>
      <w:r w:rsidRPr="00DE1F89">
        <w:rPr>
          <w:rFonts w:cs="Arial"/>
          <w:sz w:val="20"/>
          <w:szCs w:val="20"/>
          <w:lang w:val="et-EE"/>
        </w:rPr>
        <w:t xml:space="preserve">E-kiri: </w:t>
      </w:r>
      <w:hyperlink r:id="rId9" w:history="1">
        <w:r w:rsidRPr="00DE1F89">
          <w:rPr>
            <w:rStyle w:val="Hyperlink"/>
            <w:rFonts w:cs="Arial"/>
            <w:color w:val="0000CC"/>
            <w:sz w:val="20"/>
            <w:szCs w:val="20"/>
            <w:lang w:val="et-EE"/>
          </w:rPr>
          <w:t>info@fin.ee</w:t>
        </w:r>
      </w:hyperlink>
    </w:p>
    <w:p w14:paraId="336091EA" w14:textId="069A8765" w:rsidR="00F7793A" w:rsidRPr="00DE1F89" w:rsidRDefault="00C13A06" w:rsidP="00C13A06">
      <w:pPr>
        <w:tabs>
          <w:tab w:val="left" w:pos="426"/>
        </w:tabs>
        <w:rPr>
          <w:rFonts w:cs="Arial"/>
          <w:sz w:val="20"/>
          <w:szCs w:val="20"/>
          <w:lang w:val="et-EE"/>
        </w:rPr>
      </w:pPr>
      <w:r w:rsidRPr="00DE1F89">
        <w:rPr>
          <w:rFonts w:cs="Arial"/>
          <w:sz w:val="20"/>
          <w:szCs w:val="20"/>
          <w:lang w:val="et-EE"/>
        </w:rPr>
        <w:t xml:space="preserve"> </w:t>
      </w:r>
    </w:p>
    <w:p w14:paraId="6705E965" w14:textId="77777777" w:rsidR="009703DF" w:rsidRPr="00DE1F89" w:rsidRDefault="009703DF" w:rsidP="00C13A06">
      <w:pPr>
        <w:tabs>
          <w:tab w:val="left" w:pos="426"/>
        </w:tabs>
        <w:rPr>
          <w:rFonts w:cs="Arial"/>
          <w:sz w:val="20"/>
          <w:szCs w:val="20"/>
          <w:lang w:val="et-EE"/>
        </w:rPr>
      </w:pPr>
    </w:p>
    <w:p w14:paraId="3D6A452F" w14:textId="7D8191B1" w:rsidR="00C13A06" w:rsidRPr="00DE1F89" w:rsidRDefault="00C13A06" w:rsidP="001C0043">
      <w:pPr>
        <w:tabs>
          <w:tab w:val="left" w:pos="426"/>
        </w:tabs>
        <w:jc w:val="both"/>
        <w:rPr>
          <w:rFonts w:cs="Arial"/>
          <w:b/>
          <w:bCs/>
          <w:sz w:val="20"/>
          <w:szCs w:val="20"/>
          <w:lang w:val="et-EE"/>
        </w:rPr>
      </w:pPr>
      <w:r w:rsidRPr="00DE1F89">
        <w:rPr>
          <w:rFonts w:cs="Arial"/>
          <w:b/>
          <w:bCs/>
          <w:sz w:val="20"/>
          <w:szCs w:val="20"/>
          <w:lang w:val="et-EE"/>
        </w:rPr>
        <w:t>Elektrituruseaduse ja teiste seaduste muutmise seadus</w:t>
      </w:r>
      <w:r w:rsidR="00065387" w:rsidRPr="00DE1F89">
        <w:rPr>
          <w:rFonts w:cs="Arial"/>
          <w:b/>
          <w:bCs/>
          <w:sz w:val="20"/>
          <w:szCs w:val="20"/>
          <w:lang w:val="et-EE"/>
        </w:rPr>
        <w:t>e</w:t>
      </w:r>
      <w:r w:rsidRPr="00DE1F89">
        <w:rPr>
          <w:rFonts w:cs="Arial"/>
          <w:b/>
          <w:bCs/>
          <w:sz w:val="20"/>
          <w:szCs w:val="20"/>
          <w:lang w:val="et-EE"/>
        </w:rPr>
        <w:t xml:space="preserve"> (universaalteenuse lõpetamine ja varustuskindluse tagamine) </w:t>
      </w:r>
      <w:r w:rsidR="00065387" w:rsidRPr="00DE1F89">
        <w:rPr>
          <w:rFonts w:cs="Arial"/>
          <w:b/>
          <w:bCs/>
          <w:sz w:val="20"/>
          <w:szCs w:val="20"/>
          <w:lang w:val="et-EE"/>
        </w:rPr>
        <w:t xml:space="preserve">eelnõu </w:t>
      </w:r>
      <w:r w:rsidRPr="00DE1F89">
        <w:rPr>
          <w:rFonts w:cs="Arial"/>
          <w:b/>
          <w:bCs/>
          <w:sz w:val="20"/>
          <w:szCs w:val="20"/>
          <w:lang w:val="et-EE"/>
        </w:rPr>
        <w:t>351 SE</w:t>
      </w:r>
    </w:p>
    <w:p w14:paraId="330F1A77" w14:textId="77777777" w:rsidR="00C13A06" w:rsidRPr="00DE1F89" w:rsidRDefault="00C13A06" w:rsidP="00C13A06">
      <w:pPr>
        <w:tabs>
          <w:tab w:val="left" w:pos="426"/>
        </w:tabs>
        <w:rPr>
          <w:rFonts w:cs="Arial"/>
          <w:sz w:val="20"/>
          <w:szCs w:val="20"/>
          <w:lang w:val="et-EE"/>
        </w:rPr>
      </w:pPr>
    </w:p>
    <w:p w14:paraId="79B482D7" w14:textId="77777777" w:rsidR="002D037E" w:rsidRPr="00DE1F89" w:rsidRDefault="002D037E" w:rsidP="00C13A06">
      <w:pPr>
        <w:tabs>
          <w:tab w:val="left" w:pos="426"/>
        </w:tabs>
        <w:rPr>
          <w:rFonts w:cs="Arial"/>
          <w:sz w:val="20"/>
          <w:szCs w:val="20"/>
          <w:lang w:val="et-EE"/>
        </w:rPr>
      </w:pPr>
    </w:p>
    <w:p w14:paraId="22BBA990" w14:textId="10B23C11" w:rsidR="00C13A06" w:rsidRPr="00DE1F89" w:rsidRDefault="00C13A06" w:rsidP="00C13A06">
      <w:pPr>
        <w:tabs>
          <w:tab w:val="left" w:pos="426"/>
        </w:tabs>
        <w:rPr>
          <w:rFonts w:cs="Arial"/>
          <w:sz w:val="20"/>
          <w:szCs w:val="20"/>
          <w:lang w:val="et-EE"/>
        </w:rPr>
      </w:pPr>
      <w:r w:rsidRPr="00DE1F89">
        <w:rPr>
          <w:rFonts w:cs="Arial"/>
          <w:sz w:val="20"/>
          <w:szCs w:val="20"/>
          <w:lang w:val="et-EE"/>
        </w:rPr>
        <w:t xml:space="preserve">Lugupeetud </w:t>
      </w:r>
      <w:r w:rsidR="001C0043" w:rsidRPr="00DE1F89">
        <w:rPr>
          <w:rFonts w:cs="Arial"/>
          <w:sz w:val="20"/>
          <w:szCs w:val="20"/>
          <w:lang w:val="et-EE"/>
        </w:rPr>
        <w:t>Riigikogu majanduskomisjon</w:t>
      </w:r>
      <w:r w:rsidR="001C0043">
        <w:rPr>
          <w:rFonts w:cs="Arial"/>
          <w:sz w:val="20"/>
          <w:szCs w:val="20"/>
          <w:lang w:val="et-EE"/>
        </w:rPr>
        <w:t>i</w:t>
      </w:r>
      <w:r w:rsidR="001C0043" w:rsidRPr="00DE1F89">
        <w:rPr>
          <w:rFonts w:cs="Arial"/>
          <w:sz w:val="20"/>
          <w:szCs w:val="20"/>
          <w:lang w:val="et-EE"/>
        </w:rPr>
        <w:t xml:space="preserve"> </w:t>
      </w:r>
      <w:r w:rsidR="00065387" w:rsidRPr="00DE1F89">
        <w:rPr>
          <w:rFonts w:cs="Arial"/>
          <w:sz w:val="20"/>
          <w:szCs w:val="20"/>
          <w:lang w:val="et-EE"/>
        </w:rPr>
        <w:t>esimees</w:t>
      </w:r>
    </w:p>
    <w:p w14:paraId="6BCC5412" w14:textId="77777777" w:rsidR="00065387" w:rsidRPr="00DE1F89" w:rsidRDefault="00065387" w:rsidP="00C13A06">
      <w:pPr>
        <w:tabs>
          <w:tab w:val="left" w:pos="426"/>
        </w:tabs>
        <w:rPr>
          <w:rFonts w:cs="Arial"/>
          <w:sz w:val="20"/>
          <w:szCs w:val="20"/>
          <w:lang w:val="et-EE"/>
        </w:rPr>
      </w:pPr>
    </w:p>
    <w:p w14:paraId="69EC7489" w14:textId="7059D0C1" w:rsidR="00065387" w:rsidRPr="00DE1F89" w:rsidRDefault="00065387" w:rsidP="00471882">
      <w:pPr>
        <w:tabs>
          <w:tab w:val="left" w:pos="426"/>
        </w:tabs>
        <w:jc w:val="both"/>
        <w:rPr>
          <w:rFonts w:cs="Arial"/>
          <w:sz w:val="20"/>
          <w:szCs w:val="20"/>
          <w:lang w:val="et-EE"/>
        </w:rPr>
      </w:pPr>
      <w:r w:rsidRPr="00DE1F89">
        <w:rPr>
          <w:rFonts w:cs="Arial"/>
          <w:sz w:val="20"/>
          <w:szCs w:val="20"/>
          <w:lang w:val="et-EE"/>
        </w:rPr>
        <w:t>Viitega elektrituruseaduse ja teiste seaduste muutmise seaduse eelnõule 351 SE, edastame teile käesolevaga järg</w:t>
      </w:r>
      <w:r w:rsidR="00AE3B65" w:rsidRPr="00DE1F89">
        <w:rPr>
          <w:rFonts w:cs="Arial"/>
          <w:sz w:val="20"/>
          <w:szCs w:val="20"/>
          <w:lang w:val="et-EE"/>
        </w:rPr>
        <w:t>neva.</w:t>
      </w:r>
    </w:p>
    <w:p w14:paraId="0FC4EAC9" w14:textId="77777777" w:rsidR="00AA435C" w:rsidRPr="00DE1F89" w:rsidRDefault="00AA435C" w:rsidP="00471882">
      <w:pPr>
        <w:tabs>
          <w:tab w:val="left" w:pos="426"/>
        </w:tabs>
        <w:jc w:val="both"/>
        <w:rPr>
          <w:rFonts w:cs="Arial"/>
          <w:sz w:val="20"/>
          <w:szCs w:val="20"/>
          <w:lang w:val="et-EE"/>
        </w:rPr>
      </w:pPr>
    </w:p>
    <w:p w14:paraId="2FE11F29" w14:textId="5C00EA5B" w:rsidR="00AA435C" w:rsidRPr="00DE1F89" w:rsidRDefault="00AA435C" w:rsidP="00471882">
      <w:pPr>
        <w:tabs>
          <w:tab w:val="left" w:pos="426"/>
        </w:tabs>
        <w:jc w:val="both"/>
        <w:rPr>
          <w:rFonts w:cs="Arial"/>
          <w:b/>
          <w:bCs/>
          <w:sz w:val="20"/>
          <w:szCs w:val="20"/>
          <w:lang w:val="et-EE"/>
        </w:rPr>
      </w:pPr>
      <w:r w:rsidRPr="00DE1F89">
        <w:rPr>
          <w:rFonts w:cs="Arial"/>
          <w:b/>
          <w:bCs/>
          <w:sz w:val="20"/>
          <w:szCs w:val="20"/>
          <w:lang w:val="et-EE"/>
        </w:rPr>
        <w:t xml:space="preserve">1. Reservvõimsuse </w:t>
      </w:r>
      <w:r w:rsidR="00F95DD6" w:rsidRPr="00DE1F89">
        <w:rPr>
          <w:rFonts w:cs="Arial"/>
          <w:b/>
          <w:bCs/>
          <w:sz w:val="20"/>
          <w:szCs w:val="20"/>
          <w:lang w:val="et-EE"/>
        </w:rPr>
        <w:t xml:space="preserve">mehhanismi </w:t>
      </w:r>
      <w:r w:rsidRPr="00DE1F89">
        <w:rPr>
          <w:rFonts w:cs="Arial"/>
          <w:b/>
          <w:bCs/>
          <w:sz w:val="20"/>
          <w:szCs w:val="20"/>
          <w:lang w:val="et-EE"/>
        </w:rPr>
        <w:t>regulatsiooni kehtestamisest</w:t>
      </w:r>
    </w:p>
    <w:p w14:paraId="05FA2D94" w14:textId="77777777" w:rsidR="00AA435C" w:rsidRPr="00DE1F89" w:rsidRDefault="00AA435C" w:rsidP="00471882">
      <w:pPr>
        <w:tabs>
          <w:tab w:val="left" w:pos="426"/>
        </w:tabs>
        <w:jc w:val="both"/>
        <w:rPr>
          <w:rFonts w:cs="Arial"/>
          <w:sz w:val="20"/>
          <w:szCs w:val="20"/>
          <w:lang w:val="et-EE"/>
        </w:rPr>
      </w:pPr>
    </w:p>
    <w:p w14:paraId="6A91BDF1" w14:textId="7781ED38" w:rsidR="00261EE5" w:rsidRPr="00DE1F89" w:rsidRDefault="00261EE5" w:rsidP="00471882">
      <w:pPr>
        <w:tabs>
          <w:tab w:val="left" w:pos="426"/>
        </w:tabs>
        <w:jc w:val="both"/>
        <w:rPr>
          <w:rFonts w:cs="Arial"/>
          <w:b/>
          <w:bCs/>
          <w:sz w:val="20"/>
          <w:szCs w:val="20"/>
          <w:lang w:val="et-EE"/>
        </w:rPr>
      </w:pPr>
      <w:r w:rsidRPr="00DE1F89">
        <w:rPr>
          <w:rFonts w:cs="Arial"/>
          <w:b/>
          <w:bCs/>
          <w:sz w:val="20"/>
          <w:szCs w:val="20"/>
          <w:lang w:val="et-EE"/>
        </w:rPr>
        <w:t xml:space="preserve">1.1 </w:t>
      </w:r>
      <w:r w:rsidR="00391ACF" w:rsidRPr="00DE1F89">
        <w:rPr>
          <w:rFonts w:cs="Arial"/>
          <w:b/>
          <w:bCs/>
          <w:sz w:val="20"/>
          <w:szCs w:val="20"/>
          <w:lang w:val="et-EE"/>
        </w:rPr>
        <w:t xml:space="preserve">Kliimaministeerium ja Elering hindavad </w:t>
      </w:r>
      <w:r w:rsidR="00C82D52" w:rsidRPr="00DE1F89">
        <w:rPr>
          <w:rFonts w:cs="Arial"/>
          <w:b/>
          <w:bCs/>
          <w:sz w:val="20"/>
          <w:szCs w:val="20"/>
          <w:lang w:val="et-EE"/>
        </w:rPr>
        <w:t>valesti elektriturul tekkinud olukorda</w:t>
      </w:r>
      <w:r w:rsidR="00B035C2" w:rsidRPr="00DE1F89">
        <w:rPr>
          <w:rFonts w:cs="Arial"/>
          <w:b/>
          <w:bCs/>
          <w:sz w:val="20"/>
          <w:szCs w:val="20"/>
          <w:lang w:val="et-EE"/>
        </w:rPr>
        <w:t xml:space="preserve">. Eesti vajab reservvõimsuse mehhanismi kohe, mitte </w:t>
      </w:r>
      <w:r w:rsidR="005356BE" w:rsidRPr="00DE1F89">
        <w:rPr>
          <w:rFonts w:cs="Arial"/>
          <w:b/>
          <w:bCs/>
          <w:sz w:val="20"/>
          <w:szCs w:val="20"/>
          <w:lang w:val="et-EE"/>
        </w:rPr>
        <w:t xml:space="preserve">alates </w:t>
      </w:r>
      <w:r w:rsidR="00B035C2" w:rsidRPr="00DE1F89">
        <w:rPr>
          <w:rFonts w:cs="Arial"/>
          <w:b/>
          <w:bCs/>
          <w:sz w:val="20"/>
          <w:szCs w:val="20"/>
          <w:lang w:val="et-EE"/>
        </w:rPr>
        <w:t>2027. aasta</w:t>
      </w:r>
      <w:r w:rsidR="005356BE" w:rsidRPr="00DE1F89">
        <w:rPr>
          <w:rFonts w:cs="Arial"/>
          <w:b/>
          <w:bCs/>
          <w:sz w:val="20"/>
          <w:szCs w:val="20"/>
          <w:lang w:val="et-EE"/>
        </w:rPr>
        <w:t>st</w:t>
      </w:r>
    </w:p>
    <w:p w14:paraId="1DDC3688" w14:textId="2F54AC8E" w:rsidR="00AA435C" w:rsidRPr="00DE1F89" w:rsidRDefault="00AA435C" w:rsidP="00471882">
      <w:pPr>
        <w:tabs>
          <w:tab w:val="left" w:pos="426"/>
        </w:tabs>
        <w:jc w:val="both"/>
        <w:rPr>
          <w:rFonts w:cs="Arial"/>
          <w:sz w:val="20"/>
          <w:szCs w:val="20"/>
          <w:lang w:val="et-EE"/>
        </w:rPr>
      </w:pPr>
      <w:r w:rsidRPr="00DE1F89">
        <w:rPr>
          <w:rFonts w:cs="Arial"/>
          <w:sz w:val="20"/>
          <w:szCs w:val="20"/>
          <w:lang w:val="et-EE"/>
        </w:rPr>
        <w:t>Eelnõuga on kavas teha kehtivas seaduses muudatused, mis võimaldaksid vajaduse tekkides rakendada Eestis reservvõimsuse mehhanism</w:t>
      </w:r>
      <w:r w:rsidR="006A550B" w:rsidRPr="00DE1F89">
        <w:rPr>
          <w:rFonts w:cs="Arial"/>
          <w:sz w:val="20"/>
          <w:szCs w:val="20"/>
          <w:lang w:val="et-EE"/>
        </w:rPr>
        <w:t>i</w:t>
      </w:r>
      <w:r w:rsidRPr="00DE1F89">
        <w:rPr>
          <w:rFonts w:cs="Arial"/>
          <w:sz w:val="20"/>
          <w:szCs w:val="20"/>
          <w:lang w:val="et-EE"/>
        </w:rPr>
        <w:t xml:space="preserve">. Spetsiifiliselt on eelnõu koostajad viidanud </w:t>
      </w:r>
      <w:r w:rsidR="00261EE5" w:rsidRPr="00DE1F89">
        <w:rPr>
          <w:rFonts w:cs="Arial"/>
          <w:sz w:val="20"/>
          <w:szCs w:val="20"/>
          <w:lang w:val="et-EE"/>
        </w:rPr>
        <w:t xml:space="preserve">süsteemihaldur </w:t>
      </w:r>
      <w:r w:rsidRPr="00DE1F89">
        <w:rPr>
          <w:rFonts w:cs="Arial"/>
          <w:sz w:val="20"/>
          <w:szCs w:val="20"/>
          <w:lang w:val="et-EE"/>
        </w:rPr>
        <w:t>Eleringi koostatud</w:t>
      </w:r>
      <w:r w:rsidR="00261EE5" w:rsidRPr="00DE1F89">
        <w:rPr>
          <w:rFonts w:cs="Arial"/>
          <w:sz w:val="20"/>
          <w:szCs w:val="20"/>
          <w:lang w:val="et-EE"/>
        </w:rPr>
        <w:t xml:space="preserve"> 2022. aasta Eesti varus</w:t>
      </w:r>
      <w:r w:rsidR="00727E40" w:rsidRPr="00DE1F89">
        <w:rPr>
          <w:rFonts w:cs="Arial"/>
          <w:sz w:val="20"/>
          <w:szCs w:val="20"/>
          <w:lang w:val="et-EE"/>
        </w:rPr>
        <w:t>t</w:t>
      </w:r>
      <w:r w:rsidR="00261EE5" w:rsidRPr="00DE1F89">
        <w:rPr>
          <w:rFonts w:cs="Arial"/>
          <w:sz w:val="20"/>
          <w:szCs w:val="20"/>
          <w:lang w:val="et-EE"/>
        </w:rPr>
        <w:t xml:space="preserve">uskindluse aruandele, mille kohaselt võib varustuskindluse normi täitmisel probleem tekkida 2027. aastal, kuna Eesti põlevkivijaamad ei pruugi </w:t>
      </w:r>
      <w:r w:rsidR="000A200D" w:rsidRPr="00DE1F89">
        <w:rPr>
          <w:rFonts w:cs="Arial"/>
          <w:sz w:val="20"/>
          <w:szCs w:val="20"/>
          <w:lang w:val="et-EE"/>
        </w:rPr>
        <w:t xml:space="preserve">siis </w:t>
      </w:r>
      <w:r w:rsidR="00261EE5" w:rsidRPr="00DE1F89">
        <w:rPr>
          <w:rFonts w:cs="Arial"/>
          <w:sz w:val="20"/>
          <w:szCs w:val="20"/>
          <w:lang w:val="et-EE"/>
        </w:rPr>
        <w:t xml:space="preserve">olla elektriturul enam konkurentsivõimelised. </w:t>
      </w:r>
    </w:p>
    <w:p w14:paraId="11D93CF4" w14:textId="77777777" w:rsidR="00EA6F53" w:rsidRPr="00DE1F89" w:rsidRDefault="00EA6F53" w:rsidP="00471882">
      <w:pPr>
        <w:tabs>
          <w:tab w:val="left" w:pos="426"/>
        </w:tabs>
        <w:jc w:val="both"/>
        <w:rPr>
          <w:rFonts w:cs="Arial"/>
          <w:sz w:val="20"/>
          <w:szCs w:val="20"/>
          <w:lang w:val="et-EE"/>
        </w:rPr>
      </w:pPr>
    </w:p>
    <w:p w14:paraId="49C6E7C9" w14:textId="38F8CEB2" w:rsidR="00AC16D7" w:rsidRPr="00DE1F89" w:rsidRDefault="00EA6F53" w:rsidP="00471882">
      <w:pPr>
        <w:tabs>
          <w:tab w:val="left" w:pos="426"/>
        </w:tabs>
        <w:jc w:val="both"/>
        <w:rPr>
          <w:rFonts w:cs="Arial"/>
          <w:sz w:val="20"/>
          <w:szCs w:val="20"/>
          <w:lang w:val="et-EE"/>
        </w:rPr>
      </w:pPr>
      <w:r w:rsidRPr="00DE1F89">
        <w:rPr>
          <w:rFonts w:cs="Arial"/>
          <w:b/>
          <w:bCs/>
          <w:sz w:val="20"/>
          <w:szCs w:val="20"/>
          <w:lang w:val="et-EE"/>
        </w:rPr>
        <w:t>Eesti Energia</w:t>
      </w:r>
      <w:r w:rsidR="00C7375A" w:rsidRPr="00DE1F89">
        <w:rPr>
          <w:rFonts w:cs="Arial"/>
          <w:b/>
          <w:bCs/>
          <w:sz w:val="20"/>
          <w:szCs w:val="20"/>
          <w:lang w:val="et-EE"/>
        </w:rPr>
        <w:t xml:space="preserve"> (EE)</w:t>
      </w:r>
      <w:r w:rsidRPr="00DE1F89">
        <w:rPr>
          <w:rFonts w:cs="Arial"/>
          <w:b/>
          <w:bCs/>
          <w:sz w:val="20"/>
          <w:szCs w:val="20"/>
          <w:lang w:val="et-EE"/>
        </w:rPr>
        <w:t xml:space="preserve"> kommentaar</w:t>
      </w:r>
      <w:r w:rsidRPr="00DE1F89">
        <w:rPr>
          <w:rFonts w:cs="Arial"/>
          <w:sz w:val="20"/>
          <w:szCs w:val="20"/>
          <w:lang w:val="et-EE"/>
        </w:rPr>
        <w:t xml:space="preserve">: </w:t>
      </w:r>
      <w:r w:rsidR="005E11C9" w:rsidRPr="00DE1F89">
        <w:rPr>
          <w:rFonts w:cs="Arial"/>
          <w:sz w:val="20"/>
          <w:szCs w:val="20"/>
          <w:lang w:val="et-EE"/>
        </w:rPr>
        <w:t xml:space="preserve">seoses </w:t>
      </w:r>
      <w:r w:rsidR="001D5233" w:rsidRPr="00DE1F89">
        <w:rPr>
          <w:rFonts w:cs="Arial"/>
          <w:sz w:val="20"/>
          <w:szCs w:val="20"/>
          <w:lang w:val="et-EE"/>
        </w:rPr>
        <w:t xml:space="preserve">EL-i </w:t>
      </w:r>
      <w:r w:rsidR="00AC30D8" w:rsidRPr="00DE1F89">
        <w:rPr>
          <w:rFonts w:cs="Arial"/>
          <w:sz w:val="20"/>
          <w:szCs w:val="20"/>
          <w:lang w:val="et-EE"/>
        </w:rPr>
        <w:t>poolt arendatava ambitsioonika kliimapoliitikaga on fossiilkütusest energiatootmine järk-järgult enda konkurentsivõimet kaotanud. 2022. aasta teisel poolel puhkenud maagaasi hinnakriis oli ajutise iseloomuga ja selle mõju e</w:t>
      </w:r>
      <w:r w:rsidR="00F53790" w:rsidRPr="00DE1F89">
        <w:rPr>
          <w:rFonts w:cs="Arial"/>
          <w:sz w:val="20"/>
          <w:szCs w:val="20"/>
          <w:lang w:val="et-EE"/>
        </w:rPr>
        <w:t>lektri</w:t>
      </w:r>
      <w:r w:rsidR="00AC30D8" w:rsidRPr="00DE1F89">
        <w:rPr>
          <w:rFonts w:cs="Arial"/>
          <w:sz w:val="20"/>
          <w:szCs w:val="20"/>
          <w:lang w:val="et-EE"/>
        </w:rPr>
        <w:t>hindadele on tänaseks kadunud. Eelnevast tulenevalt</w:t>
      </w:r>
      <w:r w:rsidR="001E7F6C" w:rsidRPr="00DE1F89">
        <w:rPr>
          <w:rFonts w:cs="Arial"/>
          <w:sz w:val="20"/>
          <w:szCs w:val="20"/>
          <w:lang w:val="et-EE"/>
        </w:rPr>
        <w:t>,</w:t>
      </w:r>
      <w:r w:rsidR="00AC30D8" w:rsidRPr="00DE1F89">
        <w:rPr>
          <w:rFonts w:cs="Arial"/>
          <w:sz w:val="20"/>
          <w:szCs w:val="20"/>
          <w:lang w:val="et-EE"/>
        </w:rPr>
        <w:t xml:space="preserve"> see </w:t>
      </w:r>
      <w:r w:rsidR="00AC30D8" w:rsidRPr="00DE1F89">
        <w:rPr>
          <w:rFonts w:cs="Arial"/>
          <w:sz w:val="20"/>
          <w:szCs w:val="20"/>
          <w:u w:val="single"/>
          <w:lang w:val="et-EE"/>
        </w:rPr>
        <w:t>olukord mida E</w:t>
      </w:r>
      <w:r w:rsidR="005E11C9" w:rsidRPr="00DE1F89">
        <w:rPr>
          <w:rFonts w:cs="Arial"/>
          <w:sz w:val="20"/>
          <w:szCs w:val="20"/>
          <w:u w:val="single"/>
          <w:lang w:val="et-EE"/>
        </w:rPr>
        <w:t>lering prognoosis saabuvat 2027. aastal</w:t>
      </w:r>
      <w:r w:rsidR="006A1907" w:rsidRPr="00DE1F89">
        <w:rPr>
          <w:rFonts w:cs="Arial"/>
          <w:sz w:val="20"/>
          <w:szCs w:val="20"/>
          <w:u w:val="single"/>
          <w:lang w:val="et-EE"/>
        </w:rPr>
        <w:t>,</w:t>
      </w:r>
      <w:r w:rsidR="001E7F6C" w:rsidRPr="00DE1F89">
        <w:rPr>
          <w:rFonts w:cs="Arial"/>
          <w:sz w:val="20"/>
          <w:szCs w:val="20"/>
          <w:u w:val="single"/>
          <w:lang w:val="et-EE"/>
        </w:rPr>
        <w:t xml:space="preserve"> on</w:t>
      </w:r>
      <w:r w:rsidR="005E11C9" w:rsidRPr="00DE1F89">
        <w:rPr>
          <w:rFonts w:cs="Arial"/>
          <w:sz w:val="20"/>
          <w:szCs w:val="20"/>
          <w:u w:val="single"/>
          <w:lang w:val="et-EE"/>
        </w:rPr>
        <w:t xml:space="preserve"> </w:t>
      </w:r>
      <w:r w:rsidR="00AC30D8" w:rsidRPr="00DE1F89">
        <w:rPr>
          <w:rFonts w:cs="Arial"/>
          <w:sz w:val="20"/>
          <w:szCs w:val="20"/>
          <w:u w:val="single"/>
          <w:lang w:val="et-EE"/>
        </w:rPr>
        <w:t xml:space="preserve">tänaseks </w:t>
      </w:r>
      <w:r w:rsidR="005E11C9" w:rsidRPr="00DE1F89">
        <w:rPr>
          <w:rFonts w:cs="Arial"/>
          <w:sz w:val="20"/>
          <w:szCs w:val="20"/>
          <w:u w:val="single"/>
          <w:lang w:val="et-EE"/>
        </w:rPr>
        <w:t>Eesti elektriturule juba kohale jõudnud</w:t>
      </w:r>
      <w:r w:rsidR="005E11C9" w:rsidRPr="00DE1F89">
        <w:rPr>
          <w:rFonts w:cs="Arial"/>
          <w:sz w:val="20"/>
          <w:szCs w:val="20"/>
          <w:lang w:val="et-EE"/>
        </w:rPr>
        <w:t xml:space="preserve">. Seoses </w:t>
      </w:r>
      <w:r w:rsidR="000E53A7" w:rsidRPr="00DE1F89">
        <w:rPr>
          <w:rFonts w:cs="Arial"/>
          <w:sz w:val="20"/>
          <w:szCs w:val="20"/>
          <w:lang w:val="et-EE"/>
        </w:rPr>
        <w:t xml:space="preserve">kõrgete </w:t>
      </w:r>
      <w:r w:rsidR="005E11C9" w:rsidRPr="00DE1F89">
        <w:rPr>
          <w:rFonts w:cs="Arial"/>
          <w:sz w:val="20"/>
          <w:szCs w:val="20"/>
          <w:lang w:val="et-EE"/>
        </w:rPr>
        <w:t>tootmis</w:t>
      </w:r>
      <w:r w:rsidR="00D31750" w:rsidRPr="00DE1F89">
        <w:rPr>
          <w:rFonts w:cs="Arial"/>
          <w:sz w:val="20"/>
          <w:szCs w:val="20"/>
          <w:lang w:val="et-EE"/>
        </w:rPr>
        <w:t>kuludega</w:t>
      </w:r>
      <w:r w:rsidR="005E11C9" w:rsidRPr="00DE1F89">
        <w:rPr>
          <w:rFonts w:cs="Arial"/>
          <w:sz w:val="20"/>
          <w:szCs w:val="20"/>
          <w:lang w:val="et-EE"/>
        </w:rPr>
        <w:t xml:space="preserve"> ja hindade langusega </w:t>
      </w:r>
      <w:r w:rsidR="007874FF" w:rsidRPr="00DE1F89">
        <w:rPr>
          <w:rFonts w:cs="Arial"/>
          <w:sz w:val="20"/>
          <w:szCs w:val="20"/>
          <w:lang w:val="et-EE"/>
        </w:rPr>
        <w:t>elektriturul</w:t>
      </w:r>
      <w:r w:rsidR="0078699D" w:rsidRPr="00DE1F89">
        <w:rPr>
          <w:rFonts w:cs="Arial"/>
          <w:sz w:val="20"/>
          <w:szCs w:val="20"/>
          <w:lang w:val="et-EE"/>
        </w:rPr>
        <w:t xml:space="preserve"> ei suuda </w:t>
      </w:r>
      <w:r w:rsidR="005E11C9" w:rsidRPr="00DE1F89">
        <w:rPr>
          <w:rFonts w:cs="Arial"/>
          <w:sz w:val="20"/>
          <w:szCs w:val="20"/>
          <w:lang w:val="et-EE"/>
        </w:rPr>
        <w:t>vanemad põlevkivi kasutavad e</w:t>
      </w:r>
      <w:r w:rsidR="00B10E76" w:rsidRPr="00DE1F89">
        <w:rPr>
          <w:rFonts w:cs="Arial"/>
          <w:sz w:val="20"/>
          <w:szCs w:val="20"/>
          <w:lang w:val="et-EE"/>
        </w:rPr>
        <w:t>l</w:t>
      </w:r>
      <w:r w:rsidR="009A1CEF" w:rsidRPr="00DE1F89">
        <w:rPr>
          <w:rFonts w:cs="Arial"/>
          <w:sz w:val="20"/>
          <w:szCs w:val="20"/>
          <w:lang w:val="et-EE"/>
        </w:rPr>
        <w:t>ektrijaamad</w:t>
      </w:r>
      <w:r w:rsidR="005E11C9" w:rsidRPr="00DE1F89">
        <w:rPr>
          <w:rFonts w:cs="Arial"/>
          <w:sz w:val="20"/>
          <w:szCs w:val="20"/>
          <w:lang w:val="et-EE"/>
        </w:rPr>
        <w:t xml:space="preserve"> </w:t>
      </w:r>
      <w:r w:rsidR="009C6738" w:rsidRPr="00DE1F89">
        <w:rPr>
          <w:rFonts w:cs="Arial"/>
          <w:sz w:val="20"/>
          <w:szCs w:val="20"/>
          <w:lang w:val="et-EE"/>
        </w:rPr>
        <w:t xml:space="preserve">nii palju </w:t>
      </w:r>
      <w:r w:rsidR="00DC3A6C" w:rsidRPr="00DE1F89">
        <w:rPr>
          <w:rFonts w:cs="Arial"/>
          <w:sz w:val="20"/>
          <w:szCs w:val="20"/>
          <w:lang w:val="et-EE"/>
        </w:rPr>
        <w:t xml:space="preserve">enam </w:t>
      </w:r>
      <w:r w:rsidR="00F54ED6" w:rsidRPr="00DE1F89">
        <w:rPr>
          <w:rFonts w:cs="Arial"/>
          <w:sz w:val="20"/>
          <w:szCs w:val="20"/>
          <w:lang w:val="et-EE"/>
        </w:rPr>
        <w:t>elektri</w:t>
      </w:r>
      <w:r w:rsidR="005E11C9" w:rsidRPr="00DE1F89">
        <w:rPr>
          <w:rFonts w:cs="Arial"/>
          <w:sz w:val="20"/>
          <w:szCs w:val="20"/>
          <w:lang w:val="et-EE"/>
        </w:rPr>
        <w:t>turul</w:t>
      </w:r>
      <w:r w:rsidR="00DC3A6C" w:rsidRPr="00DE1F89">
        <w:rPr>
          <w:rFonts w:cs="Arial"/>
          <w:sz w:val="20"/>
          <w:szCs w:val="20"/>
          <w:lang w:val="et-EE"/>
        </w:rPr>
        <w:t>t raha teenida</w:t>
      </w:r>
      <w:r w:rsidR="009C6738" w:rsidRPr="00DE1F89">
        <w:rPr>
          <w:rFonts w:cs="Arial"/>
          <w:sz w:val="20"/>
          <w:szCs w:val="20"/>
          <w:lang w:val="et-EE"/>
        </w:rPr>
        <w:t>, et nad suudaksid katta</w:t>
      </w:r>
      <w:r w:rsidR="00CA3624" w:rsidRPr="00DE1F89">
        <w:rPr>
          <w:rFonts w:cs="Arial"/>
          <w:sz w:val="20"/>
          <w:szCs w:val="20"/>
          <w:lang w:val="et-EE"/>
        </w:rPr>
        <w:t xml:space="preserve"> </w:t>
      </w:r>
      <w:r w:rsidR="00314961" w:rsidRPr="00DE1F89">
        <w:rPr>
          <w:rFonts w:cs="Arial"/>
          <w:sz w:val="20"/>
          <w:szCs w:val="20"/>
          <w:lang w:val="et-EE"/>
        </w:rPr>
        <w:t xml:space="preserve">ära </w:t>
      </w:r>
      <w:r w:rsidR="00CA3624" w:rsidRPr="00DE1F89">
        <w:rPr>
          <w:rFonts w:cs="Arial"/>
          <w:sz w:val="20"/>
          <w:szCs w:val="20"/>
          <w:lang w:val="et-EE"/>
        </w:rPr>
        <w:t>enda püsikulud</w:t>
      </w:r>
      <w:r w:rsidR="005E11C9" w:rsidRPr="00DE1F89">
        <w:rPr>
          <w:rFonts w:cs="Arial"/>
          <w:sz w:val="20"/>
          <w:szCs w:val="20"/>
          <w:lang w:val="et-EE"/>
        </w:rPr>
        <w:t xml:space="preserve">. </w:t>
      </w:r>
      <w:r w:rsidR="005E11C9" w:rsidRPr="00DE1F89">
        <w:rPr>
          <w:rFonts w:cs="Arial"/>
          <w:sz w:val="20"/>
          <w:szCs w:val="20"/>
          <w:u w:val="single"/>
          <w:lang w:val="et-EE"/>
        </w:rPr>
        <w:t>Seetõttu p</w:t>
      </w:r>
      <w:r w:rsidR="00064B95" w:rsidRPr="00DE1F89">
        <w:rPr>
          <w:rFonts w:cs="Arial"/>
          <w:sz w:val="20"/>
          <w:szCs w:val="20"/>
          <w:u w:val="single"/>
          <w:lang w:val="et-EE"/>
        </w:rPr>
        <w:t>idi</w:t>
      </w:r>
      <w:r w:rsidR="005E11C9" w:rsidRPr="00DE1F89">
        <w:rPr>
          <w:rFonts w:cs="Arial"/>
          <w:sz w:val="20"/>
          <w:szCs w:val="20"/>
          <w:u w:val="single"/>
          <w:lang w:val="et-EE"/>
        </w:rPr>
        <w:t xml:space="preserve"> Enefit Power AS</w:t>
      </w:r>
      <w:r w:rsidR="009365B4" w:rsidRPr="00DE1F89">
        <w:rPr>
          <w:rFonts w:cs="Arial"/>
          <w:sz w:val="20"/>
          <w:szCs w:val="20"/>
          <w:u w:val="single"/>
          <w:lang w:val="et-EE"/>
        </w:rPr>
        <w:t xml:space="preserve"> 2023. aastal</w:t>
      </w:r>
      <w:r w:rsidR="005E11C9" w:rsidRPr="00DE1F89">
        <w:rPr>
          <w:rFonts w:cs="Arial"/>
          <w:sz w:val="20"/>
          <w:szCs w:val="20"/>
          <w:u w:val="single"/>
          <w:lang w:val="et-EE"/>
        </w:rPr>
        <w:t xml:space="preserve"> </w:t>
      </w:r>
      <w:r w:rsidR="009F47E8" w:rsidRPr="00DE1F89">
        <w:rPr>
          <w:rFonts w:cs="Arial"/>
          <w:sz w:val="20"/>
          <w:szCs w:val="20"/>
          <w:u w:val="single"/>
          <w:lang w:val="et-EE"/>
        </w:rPr>
        <w:t>olulis</w:t>
      </w:r>
      <w:r w:rsidR="008E4A2D" w:rsidRPr="00DE1F89">
        <w:rPr>
          <w:rFonts w:cs="Arial"/>
          <w:sz w:val="20"/>
          <w:szCs w:val="20"/>
          <w:u w:val="single"/>
          <w:lang w:val="et-EE"/>
        </w:rPr>
        <w:t>es</w:t>
      </w:r>
      <w:r w:rsidR="00F755E7" w:rsidRPr="00DE1F89">
        <w:rPr>
          <w:rFonts w:cs="Arial"/>
          <w:sz w:val="20"/>
          <w:szCs w:val="20"/>
          <w:u w:val="single"/>
          <w:lang w:val="et-EE"/>
        </w:rPr>
        <w:t xml:space="preserve"> mahus ise</w:t>
      </w:r>
      <w:r w:rsidR="005E11C9" w:rsidRPr="00DE1F89">
        <w:rPr>
          <w:rFonts w:cs="Arial"/>
          <w:sz w:val="20"/>
          <w:szCs w:val="20"/>
          <w:u w:val="single"/>
          <w:lang w:val="et-EE"/>
        </w:rPr>
        <w:t xml:space="preserve"> tasuma nende </w:t>
      </w:r>
      <w:r w:rsidR="00B135BE" w:rsidRPr="00DE1F89">
        <w:rPr>
          <w:rFonts w:cs="Arial"/>
          <w:sz w:val="20"/>
          <w:szCs w:val="20"/>
          <w:u w:val="single"/>
          <w:lang w:val="et-EE"/>
        </w:rPr>
        <w:t>elektrijaamade</w:t>
      </w:r>
      <w:r w:rsidR="005E11C9" w:rsidRPr="00DE1F89">
        <w:rPr>
          <w:rFonts w:cs="Arial"/>
          <w:sz w:val="20"/>
          <w:szCs w:val="20"/>
          <w:u w:val="single"/>
          <w:lang w:val="et-EE"/>
        </w:rPr>
        <w:t xml:space="preserve"> ülevalhoidmise püsikulude eest, mis </w:t>
      </w:r>
      <w:r w:rsidR="00D5442B" w:rsidRPr="00DE1F89">
        <w:rPr>
          <w:rFonts w:cs="Arial"/>
          <w:sz w:val="20"/>
          <w:szCs w:val="20"/>
          <w:u w:val="single"/>
          <w:lang w:val="et-EE"/>
        </w:rPr>
        <w:t>tähendab</w:t>
      </w:r>
      <w:r w:rsidR="003D1ED5" w:rsidRPr="00DE1F89">
        <w:rPr>
          <w:rFonts w:cs="Arial"/>
          <w:sz w:val="20"/>
          <w:szCs w:val="20"/>
          <w:u w:val="single"/>
          <w:lang w:val="et-EE"/>
        </w:rPr>
        <w:t>, et Enefit Power osuta</w:t>
      </w:r>
      <w:r w:rsidR="001F68B4" w:rsidRPr="00DE1F89">
        <w:rPr>
          <w:rFonts w:cs="Arial"/>
          <w:sz w:val="20"/>
          <w:szCs w:val="20"/>
          <w:u w:val="single"/>
          <w:lang w:val="et-EE"/>
        </w:rPr>
        <w:t>s</w:t>
      </w:r>
      <w:r w:rsidR="003D1ED5" w:rsidRPr="00DE1F89">
        <w:rPr>
          <w:rFonts w:cs="Arial"/>
          <w:sz w:val="20"/>
          <w:szCs w:val="20"/>
          <w:u w:val="single"/>
          <w:lang w:val="et-EE"/>
        </w:rPr>
        <w:t xml:space="preserve"> Eleringile võimsusreservide teenust negatiivse marginaa</w:t>
      </w:r>
      <w:r w:rsidR="00C0764D" w:rsidRPr="00DE1F89">
        <w:rPr>
          <w:rFonts w:cs="Arial"/>
          <w:sz w:val="20"/>
          <w:szCs w:val="20"/>
          <w:u w:val="single"/>
          <w:lang w:val="et-EE"/>
        </w:rPr>
        <w:t>l</w:t>
      </w:r>
      <w:r w:rsidR="003D1ED5" w:rsidRPr="00DE1F89">
        <w:rPr>
          <w:rFonts w:cs="Arial"/>
          <w:sz w:val="20"/>
          <w:szCs w:val="20"/>
          <w:u w:val="single"/>
          <w:lang w:val="et-EE"/>
        </w:rPr>
        <w:t>iga</w:t>
      </w:r>
      <w:r w:rsidR="00C0764D" w:rsidRPr="00DE1F89">
        <w:rPr>
          <w:rFonts w:cs="Arial"/>
          <w:sz w:val="20"/>
          <w:szCs w:val="20"/>
          <w:lang w:val="et-EE"/>
        </w:rPr>
        <w:t xml:space="preserve">. </w:t>
      </w:r>
      <w:r w:rsidR="00AC16D7" w:rsidRPr="00DE1F89">
        <w:rPr>
          <w:rFonts w:cs="Arial"/>
          <w:sz w:val="20"/>
          <w:szCs w:val="20"/>
          <w:lang w:val="et-EE"/>
        </w:rPr>
        <w:t xml:space="preserve">Eesti Energia ja selle audiitori </w:t>
      </w:r>
      <w:r w:rsidR="00846D43" w:rsidRPr="00DE1F89">
        <w:rPr>
          <w:rFonts w:cs="Arial"/>
          <w:sz w:val="20"/>
          <w:szCs w:val="20"/>
          <w:lang w:val="et-EE"/>
        </w:rPr>
        <w:t xml:space="preserve">poolt 2023. aasta lõpus </w:t>
      </w:r>
      <w:r w:rsidR="00AC16D7" w:rsidRPr="00DE1F89">
        <w:rPr>
          <w:rFonts w:cs="Arial"/>
          <w:sz w:val="20"/>
          <w:szCs w:val="20"/>
          <w:lang w:val="et-EE"/>
        </w:rPr>
        <w:t>läbiviidud analüüsi</w:t>
      </w:r>
      <w:r w:rsidR="00846D43" w:rsidRPr="00DE1F89">
        <w:rPr>
          <w:rFonts w:cs="Arial"/>
          <w:sz w:val="20"/>
          <w:szCs w:val="20"/>
          <w:lang w:val="et-EE"/>
        </w:rPr>
        <w:t>de</w:t>
      </w:r>
      <w:r w:rsidR="00AC16D7" w:rsidRPr="00DE1F89">
        <w:rPr>
          <w:rFonts w:cs="Arial"/>
          <w:sz w:val="20"/>
          <w:szCs w:val="20"/>
          <w:lang w:val="et-EE"/>
        </w:rPr>
        <w:t xml:space="preserve"> </w:t>
      </w:r>
      <w:r w:rsidR="002735A0" w:rsidRPr="00DE1F89">
        <w:rPr>
          <w:rFonts w:cs="Arial"/>
          <w:sz w:val="20"/>
          <w:szCs w:val="20"/>
          <w:lang w:val="et-EE"/>
        </w:rPr>
        <w:t xml:space="preserve">ja testide </w:t>
      </w:r>
      <w:r w:rsidR="00AC16D7" w:rsidRPr="00DE1F89">
        <w:rPr>
          <w:rFonts w:cs="Arial"/>
          <w:sz w:val="20"/>
          <w:szCs w:val="20"/>
          <w:lang w:val="et-EE"/>
        </w:rPr>
        <w:t>kohaselt ei ole tekkinud olukord ajutine ja selle leevenemist ette näha</w:t>
      </w:r>
      <w:r w:rsidR="00846D43" w:rsidRPr="00DE1F89">
        <w:rPr>
          <w:rFonts w:cs="Arial"/>
          <w:sz w:val="20"/>
          <w:szCs w:val="20"/>
          <w:lang w:val="et-EE"/>
        </w:rPr>
        <w:t xml:space="preserve"> ei ole</w:t>
      </w:r>
      <w:r w:rsidR="00AC16D7" w:rsidRPr="00DE1F89">
        <w:rPr>
          <w:rFonts w:cs="Arial"/>
          <w:sz w:val="20"/>
          <w:szCs w:val="20"/>
          <w:lang w:val="et-EE"/>
        </w:rPr>
        <w:t>.</w:t>
      </w:r>
    </w:p>
    <w:p w14:paraId="21EFD3E3" w14:textId="77777777" w:rsidR="00AC16D7" w:rsidRPr="00DE1F89" w:rsidRDefault="00AC16D7" w:rsidP="00471882">
      <w:pPr>
        <w:tabs>
          <w:tab w:val="left" w:pos="426"/>
        </w:tabs>
        <w:jc w:val="both"/>
        <w:rPr>
          <w:rFonts w:cs="Arial"/>
          <w:sz w:val="20"/>
          <w:szCs w:val="20"/>
          <w:lang w:val="et-EE"/>
        </w:rPr>
      </w:pPr>
    </w:p>
    <w:p w14:paraId="6FAD9C7D" w14:textId="1B161C70" w:rsidR="00297AC7" w:rsidRPr="00DE1F89" w:rsidRDefault="00AC16D7" w:rsidP="00471882">
      <w:pPr>
        <w:tabs>
          <w:tab w:val="left" w:pos="426"/>
        </w:tabs>
        <w:jc w:val="both"/>
        <w:rPr>
          <w:rFonts w:cs="Arial"/>
          <w:sz w:val="20"/>
          <w:szCs w:val="20"/>
          <w:lang w:val="et-EE"/>
        </w:rPr>
      </w:pPr>
      <w:r w:rsidRPr="00DE1F89">
        <w:rPr>
          <w:rFonts w:cs="Arial"/>
          <w:sz w:val="20"/>
          <w:szCs w:val="20"/>
          <w:lang w:val="et-EE"/>
        </w:rPr>
        <w:t>Enefit Power on Eesti reservvõimsuste turul turgu</w:t>
      </w:r>
      <w:r w:rsidR="000102D6" w:rsidRPr="00DE1F89">
        <w:rPr>
          <w:rFonts w:cs="Arial"/>
          <w:sz w:val="20"/>
          <w:szCs w:val="20"/>
          <w:lang w:val="et-EE"/>
        </w:rPr>
        <w:t xml:space="preserve"> </w:t>
      </w:r>
      <w:r w:rsidRPr="00DE1F89">
        <w:rPr>
          <w:rFonts w:cs="Arial"/>
          <w:sz w:val="20"/>
          <w:szCs w:val="20"/>
          <w:lang w:val="et-EE"/>
        </w:rPr>
        <w:t xml:space="preserve">valitseva </w:t>
      </w:r>
      <w:r w:rsidR="000A5D9F" w:rsidRPr="00DE1F89">
        <w:rPr>
          <w:rFonts w:cs="Arial"/>
          <w:sz w:val="20"/>
          <w:szCs w:val="20"/>
          <w:lang w:val="et-EE"/>
        </w:rPr>
        <w:t>seisundiga</w:t>
      </w:r>
      <w:r w:rsidRPr="00DE1F89">
        <w:rPr>
          <w:rFonts w:cs="Arial"/>
          <w:sz w:val="20"/>
          <w:szCs w:val="20"/>
          <w:lang w:val="et-EE"/>
        </w:rPr>
        <w:t xml:space="preserve"> elektritootja. </w:t>
      </w:r>
      <w:r w:rsidRPr="00DE1F89">
        <w:rPr>
          <w:rFonts w:cs="Arial"/>
          <w:b/>
          <w:bCs/>
          <w:sz w:val="20"/>
          <w:szCs w:val="20"/>
          <w:u w:val="single"/>
          <w:lang w:val="et-EE"/>
        </w:rPr>
        <w:t>Kehtiva konkurentsiõiguse kohaselt ei tohi turgu</w:t>
      </w:r>
      <w:r w:rsidR="000A5D9F" w:rsidRPr="00DE1F89">
        <w:rPr>
          <w:rFonts w:cs="Arial"/>
          <w:b/>
          <w:bCs/>
          <w:sz w:val="20"/>
          <w:szCs w:val="20"/>
          <w:u w:val="single"/>
          <w:lang w:val="et-EE"/>
        </w:rPr>
        <w:t xml:space="preserve"> </w:t>
      </w:r>
      <w:r w:rsidRPr="00DE1F89">
        <w:rPr>
          <w:rFonts w:cs="Arial"/>
          <w:b/>
          <w:bCs/>
          <w:sz w:val="20"/>
          <w:szCs w:val="20"/>
          <w:u w:val="single"/>
          <w:lang w:val="et-EE"/>
        </w:rPr>
        <w:t xml:space="preserve">valitseva </w:t>
      </w:r>
      <w:r w:rsidR="000A5D9F" w:rsidRPr="00DE1F89">
        <w:rPr>
          <w:rFonts w:cs="Arial"/>
          <w:b/>
          <w:bCs/>
          <w:sz w:val="20"/>
          <w:szCs w:val="20"/>
          <w:u w:val="single"/>
          <w:lang w:val="et-EE"/>
        </w:rPr>
        <w:t>seisundiga</w:t>
      </w:r>
      <w:r w:rsidRPr="00DE1F89">
        <w:rPr>
          <w:rFonts w:cs="Arial"/>
          <w:b/>
          <w:bCs/>
          <w:sz w:val="20"/>
          <w:szCs w:val="20"/>
          <w:u w:val="single"/>
          <w:lang w:val="et-EE"/>
        </w:rPr>
        <w:t xml:space="preserve"> ettevõtja osutada teenust negatiivse marginaaliga kuna see </w:t>
      </w:r>
      <w:r w:rsidR="0090431C" w:rsidRPr="00DE1F89">
        <w:rPr>
          <w:rFonts w:cs="Arial"/>
          <w:b/>
          <w:bCs/>
          <w:sz w:val="20"/>
          <w:szCs w:val="20"/>
          <w:u w:val="single"/>
          <w:lang w:val="et-EE"/>
        </w:rPr>
        <w:t xml:space="preserve">võib </w:t>
      </w:r>
      <w:r w:rsidRPr="00DE1F89">
        <w:rPr>
          <w:rFonts w:cs="Arial"/>
          <w:b/>
          <w:bCs/>
          <w:sz w:val="20"/>
          <w:szCs w:val="20"/>
          <w:u w:val="single"/>
          <w:lang w:val="et-EE"/>
        </w:rPr>
        <w:t>peleta</w:t>
      </w:r>
      <w:r w:rsidR="0090431C" w:rsidRPr="00DE1F89">
        <w:rPr>
          <w:rFonts w:cs="Arial"/>
          <w:b/>
          <w:bCs/>
          <w:sz w:val="20"/>
          <w:szCs w:val="20"/>
          <w:u w:val="single"/>
          <w:lang w:val="et-EE"/>
        </w:rPr>
        <w:t>da</w:t>
      </w:r>
      <w:r w:rsidRPr="00DE1F89">
        <w:rPr>
          <w:rFonts w:cs="Arial"/>
          <w:b/>
          <w:bCs/>
          <w:sz w:val="20"/>
          <w:szCs w:val="20"/>
          <w:u w:val="single"/>
          <w:lang w:val="et-EE"/>
        </w:rPr>
        <w:t xml:space="preserve"> turult eemale võimalikud investorid</w:t>
      </w:r>
      <w:r w:rsidR="0090431C" w:rsidRPr="00DE1F89">
        <w:rPr>
          <w:rFonts w:cs="Arial"/>
          <w:b/>
          <w:bCs/>
          <w:sz w:val="20"/>
          <w:szCs w:val="20"/>
          <w:u w:val="single"/>
          <w:lang w:val="et-EE"/>
        </w:rPr>
        <w:t xml:space="preserve">, kes soovivad investeerida uutesse </w:t>
      </w:r>
      <w:r w:rsidR="001671A4" w:rsidRPr="00DE1F89">
        <w:rPr>
          <w:rFonts w:cs="Arial"/>
          <w:b/>
          <w:bCs/>
          <w:sz w:val="20"/>
          <w:szCs w:val="20"/>
          <w:u w:val="single"/>
          <w:lang w:val="et-EE"/>
        </w:rPr>
        <w:t xml:space="preserve">juhitavatesse </w:t>
      </w:r>
      <w:r w:rsidR="0090431C" w:rsidRPr="00DE1F89">
        <w:rPr>
          <w:rFonts w:cs="Arial"/>
          <w:b/>
          <w:bCs/>
          <w:sz w:val="20"/>
          <w:szCs w:val="20"/>
          <w:u w:val="single"/>
          <w:lang w:val="et-EE"/>
        </w:rPr>
        <w:t>tootmisv</w:t>
      </w:r>
      <w:r w:rsidR="00227DB7" w:rsidRPr="00DE1F89">
        <w:rPr>
          <w:rFonts w:cs="Arial"/>
          <w:b/>
          <w:bCs/>
          <w:sz w:val="20"/>
          <w:szCs w:val="20"/>
          <w:u w:val="single"/>
          <w:lang w:val="et-EE"/>
        </w:rPr>
        <w:t>õimsustesse</w:t>
      </w:r>
      <w:r w:rsidR="0091746B" w:rsidRPr="00DE1F89">
        <w:rPr>
          <w:rFonts w:cs="Arial"/>
          <w:sz w:val="20"/>
          <w:szCs w:val="20"/>
          <w:lang w:val="et-EE"/>
        </w:rPr>
        <w:t>. Seetõttu ei ole eelnõu koostajate ar</w:t>
      </w:r>
      <w:r w:rsidR="00496FAF" w:rsidRPr="00DE1F89">
        <w:rPr>
          <w:rFonts w:cs="Arial"/>
          <w:sz w:val="20"/>
          <w:szCs w:val="20"/>
          <w:lang w:val="et-EE"/>
        </w:rPr>
        <w:t>vamus</w:t>
      </w:r>
      <w:r w:rsidR="0091746B" w:rsidRPr="00DE1F89">
        <w:rPr>
          <w:rFonts w:cs="Arial"/>
          <w:sz w:val="20"/>
          <w:szCs w:val="20"/>
          <w:lang w:val="et-EE"/>
        </w:rPr>
        <w:t>, et Eesti vajab reservvõimsus</w:t>
      </w:r>
      <w:r w:rsidR="002D2532" w:rsidRPr="00DE1F89">
        <w:rPr>
          <w:rFonts w:cs="Arial"/>
          <w:sz w:val="20"/>
          <w:szCs w:val="20"/>
          <w:lang w:val="et-EE"/>
        </w:rPr>
        <w:t>e</w:t>
      </w:r>
      <w:r w:rsidR="0091746B" w:rsidRPr="00DE1F89">
        <w:rPr>
          <w:rFonts w:cs="Arial"/>
          <w:sz w:val="20"/>
          <w:szCs w:val="20"/>
          <w:lang w:val="et-EE"/>
        </w:rPr>
        <w:t xml:space="preserve"> kompenseerimise meedet alles 2027. aastal</w:t>
      </w:r>
      <w:r w:rsidR="00BE6709" w:rsidRPr="00DE1F89">
        <w:rPr>
          <w:rFonts w:cs="Arial"/>
          <w:sz w:val="20"/>
          <w:szCs w:val="20"/>
          <w:lang w:val="et-EE"/>
        </w:rPr>
        <w:t>,</w:t>
      </w:r>
      <w:r w:rsidR="0091746B" w:rsidRPr="00DE1F89">
        <w:rPr>
          <w:rFonts w:cs="Arial"/>
          <w:sz w:val="20"/>
          <w:szCs w:val="20"/>
          <w:lang w:val="et-EE"/>
        </w:rPr>
        <w:t xml:space="preserve"> asjakohane.</w:t>
      </w:r>
      <w:r w:rsidR="005E1704" w:rsidRPr="00DE1F89">
        <w:rPr>
          <w:rFonts w:cs="Arial"/>
          <w:sz w:val="20"/>
          <w:szCs w:val="20"/>
          <w:lang w:val="et-EE"/>
        </w:rPr>
        <w:t xml:space="preserve"> Tegeliku</w:t>
      </w:r>
      <w:r w:rsidR="00C92FDB" w:rsidRPr="00DE1F89">
        <w:rPr>
          <w:rFonts w:cs="Arial"/>
          <w:sz w:val="20"/>
          <w:szCs w:val="20"/>
          <w:lang w:val="et-EE"/>
        </w:rPr>
        <w:t>l</w:t>
      </w:r>
      <w:r w:rsidR="005E1704" w:rsidRPr="00DE1F89">
        <w:rPr>
          <w:rFonts w:cs="Arial"/>
          <w:sz w:val="20"/>
          <w:szCs w:val="20"/>
          <w:lang w:val="et-EE"/>
        </w:rPr>
        <w:t xml:space="preserve">t </w:t>
      </w:r>
      <w:r w:rsidR="00603198" w:rsidRPr="00DE1F89">
        <w:rPr>
          <w:rFonts w:cs="Arial"/>
          <w:sz w:val="20"/>
          <w:szCs w:val="20"/>
          <w:lang w:val="et-EE"/>
        </w:rPr>
        <w:t xml:space="preserve">vajab </w:t>
      </w:r>
      <w:r w:rsidR="005E1704" w:rsidRPr="00DE1F89">
        <w:rPr>
          <w:rFonts w:cs="Arial"/>
          <w:sz w:val="20"/>
          <w:szCs w:val="20"/>
          <w:lang w:val="et-EE"/>
        </w:rPr>
        <w:t xml:space="preserve">Eesti </w:t>
      </w:r>
      <w:r w:rsidR="00603198" w:rsidRPr="00DE1F89">
        <w:rPr>
          <w:rFonts w:cs="Arial"/>
          <w:sz w:val="20"/>
          <w:szCs w:val="20"/>
          <w:lang w:val="et-EE"/>
        </w:rPr>
        <w:t>seda meedet juba kä</w:t>
      </w:r>
      <w:r w:rsidR="00B42D0B" w:rsidRPr="00DE1F89">
        <w:rPr>
          <w:rFonts w:cs="Arial"/>
          <w:sz w:val="20"/>
          <w:szCs w:val="20"/>
          <w:lang w:val="et-EE"/>
        </w:rPr>
        <w:t>e</w:t>
      </w:r>
      <w:r w:rsidR="00603198" w:rsidRPr="00DE1F89">
        <w:rPr>
          <w:rFonts w:cs="Arial"/>
          <w:sz w:val="20"/>
          <w:szCs w:val="20"/>
          <w:lang w:val="et-EE"/>
        </w:rPr>
        <w:t>so</w:t>
      </w:r>
      <w:r w:rsidR="00B42D0B" w:rsidRPr="00DE1F89">
        <w:rPr>
          <w:rFonts w:cs="Arial"/>
          <w:sz w:val="20"/>
          <w:szCs w:val="20"/>
          <w:lang w:val="et-EE"/>
        </w:rPr>
        <w:t>l</w:t>
      </w:r>
      <w:r w:rsidR="00603198" w:rsidRPr="00DE1F89">
        <w:rPr>
          <w:rFonts w:cs="Arial"/>
          <w:sz w:val="20"/>
          <w:szCs w:val="20"/>
          <w:lang w:val="et-EE"/>
        </w:rPr>
        <w:t>eval aastal</w:t>
      </w:r>
      <w:r w:rsidR="00CA488B" w:rsidRPr="00DE1F89">
        <w:rPr>
          <w:rFonts w:cs="Arial"/>
          <w:sz w:val="20"/>
          <w:szCs w:val="20"/>
          <w:lang w:val="et-EE"/>
        </w:rPr>
        <w:t xml:space="preserve">. </w:t>
      </w:r>
      <w:r w:rsidR="00CA488B" w:rsidRPr="00DE1F89">
        <w:rPr>
          <w:rFonts w:cs="Arial"/>
          <w:sz w:val="20"/>
          <w:szCs w:val="20"/>
          <w:u w:val="single"/>
          <w:lang w:val="et-EE"/>
        </w:rPr>
        <w:t xml:space="preserve">Vastasel korral on Enefit Power sunnitud lõpetama Eleringiga sõlmitud </w:t>
      </w:r>
      <w:r w:rsidR="00297AC7" w:rsidRPr="00DE1F89">
        <w:rPr>
          <w:rFonts w:cs="Arial"/>
          <w:sz w:val="20"/>
          <w:szCs w:val="20"/>
          <w:u w:val="single"/>
          <w:lang w:val="et-EE"/>
        </w:rPr>
        <w:t>Tehnilise koostöö ja varustuskindluse tagamise lepingu</w:t>
      </w:r>
      <w:r w:rsidR="009F5665" w:rsidRPr="00DE1F89">
        <w:rPr>
          <w:rFonts w:cs="Arial"/>
          <w:sz w:val="20"/>
          <w:szCs w:val="20"/>
          <w:u w:val="single"/>
          <w:lang w:val="et-EE"/>
        </w:rPr>
        <w:t xml:space="preserve"> nin</w:t>
      </w:r>
      <w:r w:rsidR="007708A2" w:rsidRPr="00DE1F89">
        <w:rPr>
          <w:rFonts w:cs="Arial"/>
          <w:sz w:val="20"/>
          <w:szCs w:val="20"/>
          <w:u w:val="single"/>
          <w:lang w:val="et-EE"/>
        </w:rPr>
        <w:t xml:space="preserve">g </w:t>
      </w:r>
      <w:r w:rsidR="00F8439F" w:rsidRPr="00DE1F89">
        <w:rPr>
          <w:rFonts w:cs="Arial"/>
          <w:sz w:val="20"/>
          <w:szCs w:val="20"/>
          <w:u w:val="single"/>
          <w:lang w:val="et-EE"/>
        </w:rPr>
        <w:t>panustama</w:t>
      </w:r>
      <w:r w:rsidR="007708A2" w:rsidRPr="00DE1F89">
        <w:rPr>
          <w:rFonts w:cs="Arial"/>
          <w:sz w:val="20"/>
          <w:szCs w:val="20"/>
          <w:u w:val="single"/>
          <w:lang w:val="et-EE"/>
        </w:rPr>
        <w:t xml:space="preserve"> vanemate </w:t>
      </w:r>
      <w:r w:rsidR="00D26D2B" w:rsidRPr="00DE1F89">
        <w:rPr>
          <w:rFonts w:cs="Arial"/>
          <w:sz w:val="20"/>
          <w:szCs w:val="20"/>
          <w:u w:val="single"/>
          <w:lang w:val="et-EE"/>
        </w:rPr>
        <w:t>elektrijaamade</w:t>
      </w:r>
      <w:r w:rsidR="00786398" w:rsidRPr="00DE1F89">
        <w:rPr>
          <w:rFonts w:cs="Arial"/>
          <w:sz w:val="20"/>
          <w:szCs w:val="20"/>
          <w:u w:val="single"/>
          <w:lang w:val="et-EE"/>
        </w:rPr>
        <w:t xml:space="preserve"> töökindluse tagamisse üksnes niivõrd, kuivõrd õnnestub elektritootmisega </w:t>
      </w:r>
      <w:r w:rsidR="0072093E" w:rsidRPr="00DE1F89">
        <w:rPr>
          <w:rFonts w:cs="Arial"/>
          <w:sz w:val="20"/>
          <w:szCs w:val="20"/>
          <w:u w:val="single"/>
          <w:lang w:val="et-EE"/>
        </w:rPr>
        <w:t xml:space="preserve">turult </w:t>
      </w:r>
      <w:r w:rsidR="00D97F88" w:rsidRPr="00DE1F89">
        <w:rPr>
          <w:rFonts w:cs="Arial"/>
          <w:sz w:val="20"/>
          <w:szCs w:val="20"/>
          <w:u w:val="single"/>
          <w:lang w:val="et-EE"/>
        </w:rPr>
        <w:t>raha teenida</w:t>
      </w:r>
      <w:r w:rsidR="00D97F88" w:rsidRPr="00DE1F89">
        <w:rPr>
          <w:rFonts w:cs="Arial"/>
          <w:sz w:val="20"/>
          <w:szCs w:val="20"/>
          <w:lang w:val="et-EE"/>
        </w:rPr>
        <w:t>.</w:t>
      </w:r>
    </w:p>
    <w:p w14:paraId="0EFEC29D" w14:textId="77777777" w:rsidR="00AF6C78" w:rsidRPr="00DE1F89" w:rsidRDefault="00AF6C78" w:rsidP="00471882">
      <w:pPr>
        <w:tabs>
          <w:tab w:val="left" w:pos="426"/>
        </w:tabs>
        <w:jc w:val="both"/>
        <w:rPr>
          <w:rFonts w:cs="Arial"/>
          <w:sz w:val="20"/>
          <w:szCs w:val="20"/>
          <w:lang w:val="et-EE"/>
        </w:rPr>
      </w:pPr>
    </w:p>
    <w:p w14:paraId="667106F4" w14:textId="01F8B5F8" w:rsidR="000D4AE6" w:rsidRPr="00DE1F89" w:rsidRDefault="000D4AE6" w:rsidP="00471882">
      <w:pPr>
        <w:tabs>
          <w:tab w:val="left" w:pos="426"/>
        </w:tabs>
        <w:jc w:val="both"/>
        <w:rPr>
          <w:rFonts w:cs="Arial"/>
          <w:sz w:val="20"/>
          <w:szCs w:val="20"/>
          <w:lang w:val="et-EE"/>
        </w:rPr>
      </w:pPr>
      <w:r w:rsidRPr="00DE1F89">
        <w:rPr>
          <w:rFonts w:cs="Arial"/>
          <w:sz w:val="20"/>
          <w:szCs w:val="20"/>
          <w:lang w:val="et-EE"/>
        </w:rPr>
        <w:t>Enefit Power on infor</w:t>
      </w:r>
      <w:r w:rsidR="00852429" w:rsidRPr="00DE1F89">
        <w:rPr>
          <w:rFonts w:cs="Arial"/>
          <w:sz w:val="20"/>
          <w:szCs w:val="20"/>
          <w:lang w:val="et-EE"/>
        </w:rPr>
        <w:t xml:space="preserve">meerinud enda tootmisseadmete </w:t>
      </w:r>
      <w:r w:rsidR="008D1D08" w:rsidRPr="00DE1F89">
        <w:rPr>
          <w:rFonts w:cs="Arial"/>
          <w:sz w:val="20"/>
          <w:szCs w:val="20"/>
          <w:lang w:val="et-EE"/>
        </w:rPr>
        <w:t xml:space="preserve">muutunud </w:t>
      </w:r>
      <w:r w:rsidR="00852429" w:rsidRPr="00DE1F89">
        <w:rPr>
          <w:rFonts w:cs="Arial"/>
          <w:sz w:val="20"/>
          <w:szCs w:val="20"/>
          <w:lang w:val="et-EE"/>
        </w:rPr>
        <w:t>konkurentsipositsioonist</w:t>
      </w:r>
      <w:r w:rsidR="003F4B21" w:rsidRPr="00DE1F89">
        <w:rPr>
          <w:rFonts w:cs="Arial"/>
          <w:sz w:val="20"/>
          <w:szCs w:val="20"/>
          <w:lang w:val="et-EE"/>
        </w:rPr>
        <w:t xml:space="preserve"> regionaalsel elektriturul ka Eleringi ja esitanud </w:t>
      </w:r>
      <w:r w:rsidR="0058303E" w:rsidRPr="00DE1F89">
        <w:rPr>
          <w:rFonts w:cs="Arial"/>
          <w:sz w:val="20"/>
          <w:szCs w:val="20"/>
          <w:lang w:val="et-EE"/>
        </w:rPr>
        <w:t>2024. aasta varustuskindluse aruande koostamise sisendi</w:t>
      </w:r>
      <w:r w:rsidR="00EE4D0B" w:rsidRPr="00DE1F89">
        <w:rPr>
          <w:rFonts w:cs="Arial"/>
          <w:sz w:val="20"/>
          <w:szCs w:val="20"/>
          <w:lang w:val="et-EE"/>
        </w:rPr>
        <w:t>na</w:t>
      </w:r>
      <w:r w:rsidR="0058303E" w:rsidRPr="00DE1F89">
        <w:rPr>
          <w:rFonts w:cs="Arial"/>
          <w:sz w:val="20"/>
          <w:szCs w:val="20"/>
          <w:lang w:val="et-EE"/>
        </w:rPr>
        <w:t xml:space="preserve"> </w:t>
      </w:r>
      <w:r w:rsidR="003F4B21" w:rsidRPr="00DE1F89">
        <w:rPr>
          <w:rFonts w:cs="Arial"/>
          <w:sz w:val="20"/>
          <w:szCs w:val="20"/>
          <w:lang w:val="et-EE"/>
        </w:rPr>
        <w:t xml:space="preserve">Eleringile </w:t>
      </w:r>
      <w:r w:rsidR="00CC41AB" w:rsidRPr="00DE1F89">
        <w:rPr>
          <w:rFonts w:cs="Arial"/>
          <w:sz w:val="20"/>
          <w:szCs w:val="20"/>
          <w:lang w:val="et-EE"/>
        </w:rPr>
        <w:t xml:space="preserve">konkurentsivõimetute tootmisseadmete sulgemiskava lähtudes </w:t>
      </w:r>
      <w:r w:rsidR="00641CD6" w:rsidRPr="00DE1F89">
        <w:rPr>
          <w:rFonts w:cs="Arial"/>
          <w:sz w:val="20"/>
          <w:szCs w:val="20"/>
          <w:lang w:val="et-EE"/>
        </w:rPr>
        <w:t>seadmete tehnilisest o</w:t>
      </w:r>
      <w:r w:rsidR="006E7259" w:rsidRPr="00DE1F89">
        <w:rPr>
          <w:rFonts w:cs="Arial"/>
          <w:sz w:val="20"/>
          <w:szCs w:val="20"/>
          <w:lang w:val="et-EE"/>
        </w:rPr>
        <w:t>l</w:t>
      </w:r>
      <w:r w:rsidR="00641CD6" w:rsidRPr="00DE1F89">
        <w:rPr>
          <w:rFonts w:cs="Arial"/>
          <w:sz w:val="20"/>
          <w:szCs w:val="20"/>
          <w:lang w:val="et-EE"/>
        </w:rPr>
        <w:t>ukorrast</w:t>
      </w:r>
      <w:r w:rsidR="006E7259" w:rsidRPr="00DE1F89">
        <w:rPr>
          <w:rFonts w:cs="Arial"/>
          <w:sz w:val="20"/>
          <w:szCs w:val="20"/>
          <w:lang w:val="et-EE"/>
        </w:rPr>
        <w:t xml:space="preserve">, nende vastavusest keskkonnanõuetele ja </w:t>
      </w:r>
      <w:r w:rsidR="00CC41AB" w:rsidRPr="00DE1F89">
        <w:rPr>
          <w:rFonts w:cs="Arial"/>
          <w:sz w:val="20"/>
          <w:szCs w:val="20"/>
          <w:lang w:val="et-EE"/>
        </w:rPr>
        <w:t>tekkinud turuolukorrast</w:t>
      </w:r>
      <w:r w:rsidR="00F7607A" w:rsidRPr="00DE1F89">
        <w:rPr>
          <w:rFonts w:cs="Arial"/>
          <w:sz w:val="20"/>
          <w:szCs w:val="20"/>
          <w:lang w:val="et-EE"/>
        </w:rPr>
        <w:t>.</w:t>
      </w:r>
    </w:p>
    <w:p w14:paraId="7E0F53D4" w14:textId="72775126" w:rsidR="00446F67" w:rsidRPr="00DE1F89" w:rsidRDefault="00B42D0B" w:rsidP="00471882">
      <w:pPr>
        <w:tabs>
          <w:tab w:val="left" w:pos="426"/>
        </w:tabs>
        <w:jc w:val="both"/>
        <w:rPr>
          <w:rFonts w:cs="Arial"/>
          <w:sz w:val="20"/>
          <w:szCs w:val="20"/>
          <w:lang w:val="et-EE"/>
        </w:rPr>
      </w:pPr>
      <w:r w:rsidRPr="00DE1F89">
        <w:rPr>
          <w:rFonts w:cs="Arial"/>
          <w:sz w:val="20"/>
          <w:szCs w:val="20"/>
          <w:lang w:val="et-EE"/>
        </w:rPr>
        <w:t xml:space="preserve"> </w:t>
      </w:r>
    </w:p>
    <w:p w14:paraId="580E04D8" w14:textId="6C29FFE1" w:rsidR="00446F67" w:rsidRPr="00DE1F89" w:rsidRDefault="00446F67" w:rsidP="00471882">
      <w:pPr>
        <w:tabs>
          <w:tab w:val="left" w:pos="426"/>
        </w:tabs>
        <w:jc w:val="both"/>
        <w:rPr>
          <w:rFonts w:cs="Arial"/>
          <w:b/>
          <w:bCs/>
          <w:sz w:val="20"/>
          <w:szCs w:val="20"/>
          <w:lang w:val="et-EE"/>
        </w:rPr>
      </w:pPr>
      <w:r w:rsidRPr="00DE1F89">
        <w:rPr>
          <w:rFonts w:cs="Arial"/>
          <w:b/>
          <w:bCs/>
          <w:sz w:val="20"/>
          <w:szCs w:val="20"/>
          <w:lang w:val="et-EE"/>
        </w:rPr>
        <w:lastRenderedPageBreak/>
        <w:t xml:space="preserve">1.2 </w:t>
      </w:r>
      <w:r w:rsidR="00375CB1" w:rsidRPr="00DE1F89">
        <w:rPr>
          <w:rFonts w:cs="Arial"/>
          <w:b/>
          <w:bCs/>
          <w:sz w:val="20"/>
          <w:szCs w:val="20"/>
          <w:lang w:val="et-EE"/>
        </w:rPr>
        <w:t>Eesti jaoks kõige sobivam</w:t>
      </w:r>
      <w:r w:rsidR="00533497" w:rsidRPr="00DE1F89">
        <w:rPr>
          <w:rFonts w:cs="Arial"/>
          <w:b/>
          <w:bCs/>
          <w:sz w:val="20"/>
          <w:szCs w:val="20"/>
          <w:lang w:val="et-EE"/>
        </w:rPr>
        <w:t>ast</w:t>
      </w:r>
      <w:r w:rsidR="00375CB1" w:rsidRPr="00DE1F89">
        <w:rPr>
          <w:rFonts w:cs="Arial"/>
          <w:b/>
          <w:bCs/>
          <w:sz w:val="20"/>
          <w:szCs w:val="20"/>
          <w:lang w:val="et-EE"/>
        </w:rPr>
        <w:t xml:space="preserve"> reservvõimsuse mehhanismi tüü</w:t>
      </w:r>
      <w:r w:rsidR="00533497" w:rsidRPr="00DE1F89">
        <w:rPr>
          <w:rFonts w:cs="Arial"/>
          <w:b/>
          <w:bCs/>
          <w:sz w:val="20"/>
          <w:szCs w:val="20"/>
          <w:lang w:val="et-EE"/>
        </w:rPr>
        <w:t>bist</w:t>
      </w:r>
    </w:p>
    <w:p w14:paraId="1A6C8EF8" w14:textId="14ACA015" w:rsidR="009C657D" w:rsidRPr="00DE1F89" w:rsidRDefault="00384691" w:rsidP="00471882">
      <w:pPr>
        <w:tabs>
          <w:tab w:val="left" w:pos="426"/>
        </w:tabs>
        <w:jc w:val="both"/>
        <w:rPr>
          <w:rFonts w:cs="Arial"/>
          <w:sz w:val="20"/>
          <w:szCs w:val="20"/>
          <w:lang w:val="et-EE"/>
        </w:rPr>
      </w:pPr>
      <w:r w:rsidRPr="00DE1F89">
        <w:rPr>
          <w:rFonts w:cs="Arial"/>
          <w:sz w:val="20"/>
          <w:szCs w:val="20"/>
          <w:lang w:val="et-EE"/>
        </w:rPr>
        <w:t>Eelnõu koostajad</w:t>
      </w:r>
      <w:r w:rsidR="00E65491" w:rsidRPr="00DE1F89">
        <w:rPr>
          <w:rFonts w:cs="Arial"/>
          <w:sz w:val="20"/>
          <w:szCs w:val="20"/>
          <w:lang w:val="et-EE"/>
        </w:rPr>
        <w:t xml:space="preserve"> on võimalike reservvõimsuse mehhanismi tüüpidena</w:t>
      </w:r>
      <w:r w:rsidR="003528D3" w:rsidRPr="00DE1F89">
        <w:rPr>
          <w:rFonts w:cs="Arial"/>
          <w:sz w:val="20"/>
          <w:szCs w:val="20"/>
          <w:lang w:val="et-EE"/>
        </w:rPr>
        <w:t xml:space="preserve"> toonud eelnõu se</w:t>
      </w:r>
      <w:r w:rsidR="0059319C" w:rsidRPr="00DE1F89">
        <w:rPr>
          <w:rFonts w:cs="Arial"/>
          <w:sz w:val="20"/>
          <w:szCs w:val="20"/>
          <w:lang w:val="et-EE"/>
        </w:rPr>
        <w:t>l</w:t>
      </w:r>
      <w:r w:rsidR="003528D3" w:rsidRPr="00DE1F89">
        <w:rPr>
          <w:rFonts w:cs="Arial"/>
          <w:sz w:val="20"/>
          <w:szCs w:val="20"/>
          <w:lang w:val="et-EE"/>
        </w:rPr>
        <w:t xml:space="preserve">etuskirjas välja </w:t>
      </w:r>
      <w:r w:rsidR="0059319C" w:rsidRPr="00DE1F89">
        <w:rPr>
          <w:rFonts w:cs="Arial"/>
          <w:sz w:val="20"/>
          <w:szCs w:val="20"/>
          <w:lang w:val="et-EE"/>
        </w:rPr>
        <w:t>neli erinevat</w:t>
      </w:r>
      <w:r w:rsidR="00800D6F" w:rsidRPr="00DE1F89">
        <w:rPr>
          <w:rFonts w:cs="Arial"/>
          <w:sz w:val="20"/>
          <w:szCs w:val="20"/>
          <w:lang w:val="et-EE"/>
        </w:rPr>
        <w:t xml:space="preserve"> reservvõimsuse mehhanismi tüüpi ja leidnud</w:t>
      </w:r>
      <w:r w:rsidR="00D95066" w:rsidRPr="00DE1F89">
        <w:rPr>
          <w:rFonts w:cs="Arial"/>
          <w:sz w:val="20"/>
          <w:szCs w:val="20"/>
          <w:lang w:val="et-EE"/>
        </w:rPr>
        <w:t xml:space="preserve">, et nendest kõige sobivam on Eesti jaoks </w:t>
      </w:r>
      <w:r w:rsidR="00800D6F" w:rsidRPr="00DE1F89">
        <w:rPr>
          <w:rFonts w:cs="Arial"/>
          <w:sz w:val="20"/>
          <w:szCs w:val="20"/>
          <w:lang w:val="et-EE"/>
        </w:rPr>
        <w:t>nn strateegili</w:t>
      </w:r>
      <w:r w:rsidR="00D95066" w:rsidRPr="00DE1F89">
        <w:rPr>
          <w:rFonts w:cs="Arial"/>
          <w:sz w:val="20"/>
          <w:szCs w:val="20"/>
          <w:lang w:val="et-EE"/>
        </w:rPr>
        <w:t>n</w:t>
      </w:r>
      <w:r w:rsidR="00800D6F" w:rsidRPr="00DE1F89">
        <w:rPr>
          <w:rFonts w:cs="Arial"/>
          <w:sz w:val="20"/>
          <w:szCs w:val="20"/>
          <w:lang w:val="et-EE"/>
        </w:rPr>
        <w:t>e reserv</w:t>
      </w:r>
      <w:r w:rsidR="00D95066" w:rsidRPr="00DE1F89">
        <w:rPr>
          <w:rFonts w:cs="Arial"/>
          <w:sz w:val="20"/>
          <w:szCs w:val="20"/>
          <w:lang w:val="et-EE"/>
        </w:rPr>
        <w:t xml:space="preserve">. </w:t>
      </w:r>
      <w:r w:rsidR="009C657D" w:rsidRPr="00DE1F89">
        <w:rPr>
          <w:rFonts w:cs="Arial"/>
          <w:sz w:val="20"/>
          <w:szCs w:val="20"/>
          <w:lang w:val="et-EE"/>
        </w:rPr>
        <w:t xml:space="preserve">Seda valikut tehes lähtusid eelnõu koostajad tõenäoliselt </w:t>
      </w:r>
      <w:r w:rsidR="00D53F48" w:rsidRPr="00DE1F89">
        <w:rPr>
          <w:rFonts w:cs="Arial"/>
          <w:sz w:val="20"/>
          <w:szCs w:val="20"/>
          <w:lang w:val="et-EE"/>
        </w:rPr>
        <w:t xml:space="preserve">Eleringi tellitud ja AFRY Management </w:t>
      </w:r>
      <w:proofErr w:type="spellStart"/>
      <w:r w:rsidR="00D53F48" w:rsidRPr="00DE1F89">
        <w:rPr>
          <w:rFonts w:cs="Arial"/>
          <w:sz w:val="20"/>
          <w:szCs w:val="20"/>
          <w:lang w:val="et-EE"/>
        </w:rPr>
        <w:t>Consulting’u</w:t>
      </w:r>
      <w:proofErr w:type="spellEnd"/>
      <w:r w:rsidR="00D53F48" w:rsidRPr="00DE1F89">
        <w:rPr>
          <w:rFonts w:cs="Arial"/>
          <w:sz w:val="20"/>
          <w:szCs w:val="20"/>
          <w:lang w:val="et-EE"/>
        </w:rPr>
        <w:t xml:space="preserve"> </w:t>
      </w:r>
      <w:r w:rsidR="000C05FA" w:rsidRPr="00DE1F89">
        <w:rPr>
          <w:rFonts w:cs="Arial"/>
          <w:sz w:val="20"/>
          <w:szCs w:val="20"/>
          <w:lang w:val="et-EE"/>
        </w:rPr>
        <w:t xml:space="preserve">poolt 2020. aastal </w:t>
      </w:r>
      <w:r w:rsidR="009D484B" w:rsidRPr="00DE1F89">
        <w:rPr>
          <w:rFonts w:cs="Arial"/>
          <w:sz w:val="20"/>
          <w:szCs w:val="20"/>
          <w:lang w:val="et-EE"/>
        </w:rPr>
        <w:t>koostatud</w:t>
      </w:r>
      <w:r w:rsidR="00D53F48" w:rsidRPr="00DE1F89">
        <w:rPr>
          <w:rFonts w:cs="Arial"/>
          <w:sz w:val="20"/>
          <w:szCs w:val="20"/>
          <w:lang w:val="et-EE"/>
        </w:rPr>
        <w:t xml:space="preserve"> uuringust</w:t>
      </w:r>
      <w:r w:rsidR="00D764BF" w:rsidRPr="00DE1F89">
        <w:rPr>
          <w:rFonts w:cs="Arial"/>
          <w:sz w:val="20"/>
          <w:szCs w:val="20"/>
          <w:lang w:val="et-EE"/>
        </w:rPr>
        <w:t>, mill</w:t>
      </w:r>
      <w:r w:rsidR="00FF2D44" w:rsidRPr="00DE1F89">
        <w:rPr>
          <w:rFonts w:cs="Arial"/>
          <w:sz w:val="20"/>
          <w:szCs w:val="20"/>
          <w:lang w:val="et-EE"/>
        </w:rPr>
        <w:t>e kohaselt on tõenäosus, et Eestis esineb</w:t>
      </w:r>
      <w:r w:rsidR="00344FF5" w:rsidRPr="00DE1F89">
        <w:rPr>
          <w:rFonts w:cs="Arial"/>
          <w:sz w:val="20"/>
          <w:szCs w:val="20"/>
          <w:lang w:val="et-EE"/>
        </w:rPr>
        <w:t xml:space="preserve"> </w:t>
      </w:r>
      <w:r w:rsidR="00C92FDB" w:rsidRPr="00DE1F89">
        <w:rPr>
          <w:rFonts w:cs="Arial"/>
          <w:sz w:val="20"/>
          <w:szCs w:val="20"/>
          <w:lang w:val="et-EE"/>
        </w:rPr>
        <w:t>lähitulevikus</w:t>
      </w:r>
      <w:r w:rsidR="00344FF5" w:rsidRPr="00DE1F89">
        <w:rPr>
          <w:rFonts w:cs="Arial"/>
          <w:sz w:val="20"/>
          <w:szCs w:val="20"/>
          <w:lang w:val="et-EE"/>
        </w:rPr>
        <w:t xml:space="preserve"> varustuskindlusega probleeme, väga väike.</w:t>
      </w:r>
    </w:p>
    <w:p w14:paraId="3C3E95C2" w14:textId="77777777" w:rsidR="009C657D" w:rsidRPr="00DE1F89" w:rsidRDefault="009C657D" w:rsidP="00471882">
      <w:pPr>
        <w:tabs>
          <w:tab w:val="left" w:pos="426"/>
        </w:tabs>
        <w:jc w:val="both"/>
        <w:rPr>
          <w:rFonts w:cs="Arial"/>
          <w:sz w:val="20"/>
          <w:szCs w:val="20"/>
          <w:lang w:val="et-EE"/>
        </w:rPr>
      </w:pPr>
    </w:p>
    <w:p w14:paraId="2A086FE4" w14:textId="31035B5B" w:rsidR="00DD7AA2" w:rsidRPr="00DE1F89" w:rsidRDefault="00463976" w:rsidP="00471882">
      <w:pPr>
        <w:tabs>
          <w:tab w:val="left" w:pos="426"/>
        </w:tabs>
        <w:jc w:val="both"/>
        <w:rPr>
          <w:rFonts w:cs="Arial"/>
          <w:sz w:val="20"/>
          <w:szCs w:val="20"/>
          <w:lang w:val="et-EE"/>
        </w:rPr>
      </w:pPr>
      <w:r w:rsidRPr="00DE1F89">
        <w:rPr>
          <w:rFonts w:cs="Arial"/>
          <w:b/>
          <w:bCs/>
          <w:sz w:val="20"/>
          <w:szCs w:val="20"/>
          <w:lang w:val="et-EE"/>
        </w:rPr>
        <w:t>EE kommentaar</w:t>
      </w:r>
      <w:r w:rsidRPr="00DE1F89">
        <w:rPr>
          <w:rFonts w:cs="Arial"/>
          <w:sz w:val="20"/>
          <w:szCs w:val="20"/>
          <w:lang w:val="et-EE"/>
        </w:rPr>
        <w:t xml:space="preserve">: </w:t>
      </w:r>
      <w:r w:rsidR="00D95066" w:rsidRPr="00DE1F89">
        <w:rPr>
          <w:rFonts w:cs="Arial"/>
          <w:sz w:val="20"/>
          <w:szCs w:val="20"/>
          <w:lang w:val="et-EE"/>
        </w:rPr>
        <w:t xml:space="preserve">Eesti Energia </w:t>
      </w:r>
      <w:r w:rsidR="002157A7" w:rsidRPr="00DE1F89">
        <w:rPr>
          <w:rFonts w:cs="Arial"/>
          <w:sz w:val="20"/>
          <w:szCs w:val="20"/>
          <w:lang w:val="et-EE"/>
        </w:rPr>
        <w:t xml:space="preserve">nõustub selle hinnanguga üksnes osaliselt ja seda põhjusel, et </w:t>
      </w:r>
      <w:r w:rsidR="00F009AE" w:rsidRPr="00DE1F89">
        <w:rPr>
          <w:rFonts w:cs="Arial"/>
          <w:sz w:val="20"/>
          <w:szCs w:val="20"/>
          <w:lang w:val="et-EE"/>
        </w:rPr>
        <w:t>viimase kolme aastaga on turuolukord</w:t>
      </w:r>
      <w:r w:rsidR="00CA3FCD" w:rsidRPr="00DE1F89">
        <w:rPr>
          <w:rFonts w:cs="Arial"/>
          <w:sz w:val="20"/>
          <w:szCs w:val="20"/>
          <w:lang w:val="et-EE"/>
        </w:rPr>
        <w:t xml:space="preserve"> regionaalsel elektriturul oluliselt muut</w:t>
      </w:r>
      <w:r w:rsidR="00FD055D" w:rsidRPr="00DE1F89">
        <w:rPr>
          <w:rFonts w:cs="Arial"/>
          <w:sz w:val="20"/>
          <w:szCs w:val="20"/>
          <w:lang w:val="et-EE"/>
        </w:rPr>
        <w:t>u</w:t>
      </w:r>
      <w:r w:rsidR="00CA3FCD" w:rsidRPr="00DE1F89">
        <w:rPr>
          <w:rFonts w:cs="Arial"/>
          <w:sz w:val="20"/>
          <w:szCs w:val="20"/>
          <w:lang w:val="et-EE"/>
        </w:rPr>
        <w:t>nud.</w:t>
      </w:r>
      <w:r w:rsidR="00E57844" w:rsidRPr="00DE1F89">
        <w:rPr>
          <w:rFonts w:cs="Arial"/>
          <w:sz w:val="20"/>
          <w:szCs w:val="20"/>
          <w:lang w:val="et-EE"/>
        </w:rPr>
        <w:t xml:space="preserve"> </w:t>
      </w:r>
      <w:r w:rsidR="004B05C3" w:rsidRPr="00DE1F89">
        <w:rPr>
          <w:rFonts w:cs="Arial"/>
          <w:sz w:val="20"/>
          <w:szCs w:val="20"/>
          <w:u w:val="single"/>
          <w:lang w:val="et-EE"/>
        </w:rPr>
        <w:t>Tänases Eesti elektrituru olukorras strateegiline reserv</w:t>
      </w:r>
      <w:r w:rsidR="008504C6" w:rsidRPr="00DE1F89">
        <w:rPr>
          <w:rFonts w:cs="Arial"/>
          <w:sz w:val="20"/>
          <w:szCs w:val="20"/>
          <w:u w:val="single"/>
          <w:lang w:val="et-EE"/>
        </w:rPr>
        <w:t xml:space="preserve"> Eesti jaoks kõige sobivam </w:t>
      </w:r>
      <w:r w:rsidR="002976E0" w:rsidRPr="00DE1F89">
        <w:rPr>
          <w:rFonts w:cs="Arial"/>
          <w:sz w:val="20"/>
          <w:szCs w:val="20"/>
          <w:u w:val="single"/>
          <w:lang w:val="et-EE"/>
        </w:rPr>
        <w:t>lahendus</w:t>
      </w:r>
      <w:r w:rsidR="008504C6" w:rsidRPr="00DE1F89">
        <w:rPr>
          <w:rFonts w:cs="Arial"/>
          <w:sz w:val="20"/>
          <w:szCs w:val="20"/>
          <w:u w:val="single"/>
          <w:lang w:val="et-EE"/>
        </w:rPr>
        <w:t xml:space="preserve"> ei ole</w:t>
      </w:r>
      <w:r w:rsidR="00B74A12" w:rsidRPr="00DE1F89">
        <w:rPr>
          <w:rFonts w:cs="Arial"/>
          <w:sz w:val="20"/>
          <w:szCs w:val="20"/>
          <w:lang w:val="et-EE"/>
        </w:rPr>
        <w:t xml:space="preserve">. </w:t>
      </w:r>
      <w:r w:rsidR="00B74095" w:rsidRPr="00DE1F89">
        <w:rPr>
          <w:rFonts w:cs="Arial"/>
          <w:sz w:val="20"/>
          <w:szCs w:val="20"/>
          <w:lang w:val="et-EE"/>
        </w:rPr>
        <w:t>Kusjuures need eelised, mi</w:t>
      </w:r>
      <w:r w:rsidR="00DA3A27" w:rsidRPr="00DE1F89">
        <w:rPr>
          <w:rFonts w:cs="Arial"/>
          <w:sz w:val="20"/>
          <w:szCs w:val="20"/>
          <w:lang w:val="et-EE"/>
        </w:rPr>
        <w:t xml:space="preserve">s on Eleringi koostatud Strateegilise reservi </w:t>
      </w:r>
      <w:r w:rsidR="00883BF0" w:rsidRPr="00DE1F89">
        <w:rPr>
          <w:rFonts w:cs="Arial"/>
          <w:sz w:val="20"/>
          <w:szCs w:val="20"/>
          <w:lang w:val="et-EE"/>
        </w:rPr>
        <w:t xml:space="preserve">kontseptsiooni dokumendis </w:t>
      </w:r>
      <w:r w:rsidR="00C92FDB" w:rsidRPr="00DE1F89">
        <w:rPr>
          <w:rFonts w:cs="Arial"/>
          <w:sz w:val="20"/>
          <w:szCs w:val="20"/>
          <w:lang w:val="et-EE"/>
        </w:rPr>
        <w:t>välja</w:t>
      </w:r>
      <w:r w:rsidR="00883BF0" w:rsidRPr="00DE1F89">
        <w:rPr>
          <w:rFonts w:cs="Arial"/>
          <w:sz w:val="20"/>
          <w:szCs w:val="20"/>
          <w:lang w:val="et-EE"/>
        </w:rPr>
        <w:t xml:space="preserve"> toodud on tänases turuolukorras muu</w:t>
      </w:r>
      <w:r w:rsidR="00033D82" w:rsidRPr="00DE1F89">
        <w:rPr>
          <w:rFonts w:cs="Arial"/>
          <w:sz w:val="20"/>
          <w:szCs w:val="20"/>
          <w:lang w:val="et-EE"/>
        </w:rPr>
        <w:t>t</w:t>
      </w:r>
      <w:r w:rsidR="00883BF0" w:rsidRPr="00DE1F89">
        <w:rPr>
          <w:rFonts w:cs="Arial"/>
          <w:sz w:val="20"/>
          <w:szCs w:val="20"/>
          <w:lang w:val="et-EE"/>
        </w:rPr>
        <w:t>unud selle mudeli peamisteks puudusteks.</w:t>
      </w:r>
    </w:p>
    <w:p w14:paraId="1DEF87CC" w14:textId="77777777" w:rsidR="00A132E2" w:rsidRPr="00DE1F89" w:rsidRDefault="00A132E2" w:rsidP="00471882">
      <w:pPr>
        <w:tabs>
          <w:tab w:val="left" w:pos="426"/>
        </w:tabs>
        <w:jc w:val="both"/>
        <w:rPr>
          <w:rFonts w:cs="Arial"/>
          <w:sz w:val="20"/>
          <w:szCs w:val="20"/>
          <w:lang w:val="et-EE"/>
        </w:rPr>
      </w:pPr>
    </w:p>
    <w:p w14:paraId="5286FC1D" w14:textId="3F6B3CD4" w:rsidR="002C1E77" w:rsidRPr="00DE1F89" w:rsidRDefault="00033D82" w:rsidP="00471882">
      <w:pPr>
        <w:tabs>
          <w:tab w:val="left" w:pos="426"/>
        </w:tabs>
        <w:jc w:val="both"/>
        <w:rPr>
          <w:rFonts w:cs="Arial"/>
          <w:sz w:val="20"/>
          <w:szCs w:val="20"/>
          <w:lang w:val="et-EE"/>
        </w:rPr>
      </w:pPr>
      <w:r w:rsidRPr="00DE1F89">
        <w:rPr>
          <w:rFonts w:cs="Arial"/>
          <w:sz w:val="20"/>
          <w:szCs w:val="20"/>
          <w:lang w:val="et-EE"/>
        </w:rPr>
        <w:t>Ee</w:t>
      </w:r>
      <w:r w:rsidR="00C43D9F" w:rsidRPr="00DE1F89">
        <w:rPr>
          <w:rFonts w:cs="Arial"/>
          <w:sz w:val="20"/>
          <w:szCs w:val="20"/>
          <w:lang w:val="et-EE"/>
        </w:rPr>
        <w:t>l</w:t>
      </w:r>
      <w:r w:rsidRPr="00DE1F89">
        <w:rPr>
          <w:rFonts w:cs="Arial"/>
          <w:sz w:val="20"/>
          <w:szCs w:val="20"/>
          <w:lang w:val="et-EE"/>
        </w:rPr>
        <w:t>nõu se</w:t>
      </w:r>
      <w:r w:rsidR="00732816" w:rsidRPr="00DE1F89">
        <w:rPr>
          <w:rFonts w:cs="Arial"/>
          <w:sz w:val="20"/>
          <w:szCs w:val="20"/>
          <w:lang w:val="et-EE"/>
        </w:rPr>
        <w:t>letuskirja lk 10 on strateegilise reservi eelistena toodud välja</w:t>
      </w:r>
      <w:r w:rsidR="00814265" w:rsidRPr="00DE1F89">
        <w:rPr>
          <w:rFonts w:cs="Arial"/>
          <w:sz w:val="20"/>
          <w:szCs w:val="20"/>
          <w:lang w:val="et-EE"/>
        </w:rPr>
        <w:t xml:space="preserve"> muuhulgas</w:t>
      </w:r>
      <w:r w:rsidR="00732816" w:rsidRPr="00DE1F89">
        <w:rPr>
          <w:rFonts w:cs="Arial"/>
          <w:sz w:val="20"/>
          <w:szCs w:val="20"/>
          <w:lang w:val="et-EE"/>
        </w:rPr>
        <w:t xml:space="preserve"> järgmine</w:t>
      </w:r>
      <w:r w:rsidR="00814265" w:rsidRPr="00DE1F89">
        <w:rPr>
          <w:rFonts w:cs="Arial"/>
          <w:sz w:val="20"/>
          <w:szCs w:val="20"/>
          <w:lang w:val="et-EE"/>
        </w:rPr>
        <w:t>:</w:t>
      </w:r>
    </w:p>
    <w:p w14:paraId="07ABAB00" w14:textId="77777777" w:rsidR="00814265" w:rsidRPr="00DE1F89" w:rsidRDefault="00814265" w:rsidP="00471882">
      <w:pPr>
        <w:tabs>
          <w:tab w:val="left" w:pos="426"/>
        </w:tabs>
        <w:jc w:val="both"/>
        <w:rPr>
          <w:rFonts w:cs="Arial"/>
          <w:sz w:val="20"/>
          <w:szCs w:val="20"/>
          <w:lang w:val="et-EE"/>
        </w:rPr>
      </w:pPr>
    </w:p>
    <w:p w14:paraId="2722FD58" w14:textId="0DDF7CC7" w:rsidR="00814265" w:rsidRPr="00DE1F89" w:rsidRDefault="00C656D2" w:rsidP="00517245">
      <w:pPr>
        <w:tabs>
          <w:tab w:val="left" w:pos="284"/>
        </w:tabs>
        <w:jc w:val="both"/>
        <w:rPr>
          <w:rFonts w:cs="Arial"/>
          <w:sz w:val="20"/>
          <w:szCs w:val="20"/>
          <w:lang w:val="et-EE"/>
        </w:rPr>
      </w:pPr>
      <w:r w:rsidRPr="00DE1F89">
        <w:rPr>
          <w:rFonts w:cs="Arial"/>
          <w:sz w:val="20"/>
          <w:szCs w:val="20"/>
          <w:lang w:val="et-EE"/>
        </w:rPr>
        <w:t>1)</w:t>
      </w:r>
      <w:r w:rsidR="00517245" w:rsidRPr="00DE1F89">
        <w:rPr>
          <w:rFonts w:cs="Arial"/>
          <w:sz w:val="20"/>
          <w:szCs w:val="20"/>
          <w:lang w:val="et-EE"/>
        </w:rPr>
        <w:tab/>
      </w:r>
      <w:r w:rsidRPr="00DE1F89">
        <w:rPr>
          <w:rFonts w:cs="Arial"/>
          <w:sz w:val="20"/>
          <w:szCs w:val="20"/>
          <w:lang w:val="et-EE"/>
        </w:rPr>
        <w:t>Strateegiline reserv sobitub hästi Eesti olukorras, kus tootmisvõimsuse piisavuse peamine probleem võib olla mitme välisühenduse samaaegne avarii.</w:t>
      </w:r>
    </w:p>
    <w:p w14:paraId="5B5D6601" w14:textId="77777777" w:rsidR="00C656D2" w:rsidRPr="00DE1F89" w:rsidRDefault="00C656D2" w:rsidP="00471882">
      <w:pPr>
        <w:tabs>
          <w:tab w:val="left" w:pos="426"/>
        </w:tabs>
        <w:jc w:val="both"/>
        <w:rPr>
          <w:rFonts w:cs="Arial"/>
          <w:sz w:val="20"/>
          <w:szCs w:val="20"/>
          <w:lang w:val="et-EE"/>
        </w:rPr>
      </w:pPr>
    </w:p>
    <w:p w14:paraId="1B1FD5F4" w14:textId="389BEE4A" w:rsidR="0093440F" w:rsidRPr="00DE1F89" w:rsidRDefault="00C43D9F" w:rsidP="00471882">
      <w:pPr>
        <w:tabs>
          <w:tab w:val="left" w:pos="426"/>
        </w:tabs>
        <w:jc w:val="both"/>
        <w:rPr>
          <w:rFonts w:cs="Arial"/>
          <w:sz w:val="20"/>
          <w:szCs w:val="20"/>
          <w:lang w:val="et-EE"/>
        </w:rPr>
      </w:pPr>
      <w:r w:rsidRPr="00DE1F89">
        <w:rPr>
          <w:rFonts w:cs="Arial"/>
          <w:b/>
          <w:bCs/>
          <w:sz w:val="20"/>
          <w:szCs w:val="20"/>
          <w:lang w:val="et-EE"/>
        </w:rPr>
        <w:t>EE</w:t>
      </w:r>
      <w:r w:rsidR="00C7375A" w:rsidRPr="00DE1F89">
        <w:rPr>
          <w:rFonts w:cs="Arial"/>
          <w:b/>
          <w:bCs/>
          <w:sz w:val="20"/>
          <w:szCs w:val="20"/>
          <w:lang w:val="et-EE"/>
        </w:rPr>
        <w:t xml:space="preserve"> kommentaar</w:t>
      </w:r>
      <w:r w:rsidR="00C7375A" w:rsidRPr="00DE1F89">
        <w:rPr>
          <w:rFonts w:cs="Arial"/>
          <w:sz w:val="20"/>
          <w:szCs w:val="20"/>
          <w:lang w:val="et-EE"/>
        </w:rPr>
        <w:t xml:space="preserve">: </w:t>
      </w:r>
      <w:r w:rsidR="00257BC3" w:rsidRPr="00DE1F89">
        <w:rPr>
          <w:rFonts w:cs="Arial"/>
          <w:sz w:val="20"/>
          <w:szCs w:val="20"/>
          <w:lang w:val="et-EE"/>
        </w:rPr>
        <w:t>Eesti</w:t>
      </w:r>
      <w:r w:rsidR="003A5E78" w:rsidRPr="00DE1F89">
        <w:rPr>
          <w:rFonts w:cs="Arial"/>
          <w:sz w:val="20"/>
          <w:szCs w:val="20"/>
          <w:lang w:val="et-EE"/>
        </w:rPr>
        <w:t xml:space="preserve"> tänaseks suurimaks probleemiks </w:t>
      </w:r>
      <w:r w:rsidR="00583CD2" w:rsidRPr="00DE1F89">
        <w:rPr>
          <w:rFonts w:cs="Arial"/>
          <w:sz w:val="20"/>
          <w:szCs w:val="20"/>
          <w:lang w:val="et-EE"/>
        </w:rPr>
        <w:t xml:space="preserve">ei ole </w:t>
      </w:r>
      <w:r w:rsidR="002D4D4C" w:rsidRPr="00DE1F89">
        <w:rPr>
          <w:rFonts w:cs="Arial"/>
          <w:sz w:val="20"/>
          <w:szCs w:val="20"/>
          <w:lang w:val="et-EE"/>
        </w:rPr>
        <w:t>välisühenduste puudus või probleemid nende töökindlusega</w:t>
      </w:r>
      <w:r w:rsidR="00E44637" w:rsidRPr="00DE1F89">
        <w:rPr>
          <w:rFonts w:cs="Arial"/>
          <w:sz w:val="20"/>
          <w:szCs w:val="20"/>
          <w:lang w:val="et-EE"/>
        </w:rPr>
        <w:t xml:space="preserve"> (seda vähemalt kuni viimase ajani)</w:t>
      </w:r>
      <w:r w:rsidR="002D4D4C" w:rsidRPr="00DE1F89">
        <w:rPr>
          <w:rFonts w:cs="Arial"/>
          <w:sz w:val="20"/>
          <w:szCs w:val="20"/>
          <w:lang w:val="et-EE"/>
        </w:rPr>
        <w:t xml:space="preserve">. </w:t>
      </w:r>
      <w:r w:rsidR="00563D07" w:rsidRPr="00DE1F89">
        <w:rPr>
          <w:rFonts w:cs="Arial"/>
          <w:sz w:val="20"/>
          <w:szCs w:val="20"/>
          <w:lang w:val="et-EE"/>
        </w:rPr>
        <w:t xml:space="preserve">Suurimaks probleemiks </w:t>
      </w:r>
      <w:r w:rsidR="003A5E78" w:rsidRPr="00DE1F89">
        <w:rPr>
          <w:rFonts w:cs="Arial"/>
          <w:sz w:val="20"/>
          <w:szCs w:val="20"/>
          <w:lang w:val="et-EE"/>
        </w:rPr>
        <w:t xml:space="preserve">on saanud asjaolu, et </w:t>
      </w:r>
      <w:r w:rsidR="0093751B" w:rsidRPr="00DE1F89">
        <w:rPr>
          <w:rFonts w:cs="Arial"/>
          <w:sz w:val="20"/>
          <w:szCs w:val="20"/>
          <w:lang w:val="et-EE"/>
        </w:rPr>
        <w:t>Eestis ei ole piisavalt konkurentsivõimelisi elektritootmise võ</w:t>
      </w:r>
      <w:r w:rsidR="007D3D21" w:rsidRPr="00DE1F89">
        <w:rPr>
          <w:rFonts w:cs="Arial"/>
          <w:sz w:val="20"/>
          <w:szCs w:val="20"/>
          <w:lang w:val="et-EE"/>
        </w:rPr>
        <w:t>i</w:t>
      </w:r>
      <w:r w:rsidR="0093751B" w:rsidRPr="00DE1F89">
        <w:rPr>
          <w:rFonts w:cs="Arial"/>
          <w:sz w:val="20"/>
          <w:szCs w:val="20"/>
          <w:lang w:val="et-EE"/>
        </w:rPr>
        <w:t xml:space="preserve">msuseid. </w:t>
      </w:r>
      <w:r w:rsidR="00BE3DE5" w:rsidRPr="00DE1F89">
        <w:rPr>
          <w:rFonts w:cs="Arial"/>
          <w:sz w:val="20"/>
          <w:szCs w:val="20"/>
          <w:lang w:val="et-EE"/>
        </w:rPr>
        <w:t>See tähendab, et nominaalselt on</w:t>
      </w:r>
      <w:r w:rsidR="007D3D21" w:rsidRPr="00DE1F89">
        <w:rPr>
          <w:rFonts w:cs="Arial"/>
          <w:sz w:val="20"/>
          <w:szCs w:val="20"/>
          <w:lang w:val="et-EE"/>
        </w:rPr>
        <w:t xml:space="preserve"> paberi pealt vaadatuna Eesti jaoks võimsuseid piisavalt</w:t>
      </w:r>
      <w:r w:rsidR="002800E4" w:rsidRPr="00DE1F89">
        <w:rPr>
          <w:rFonts w:cs="Arial"/>
          <w:sz w:val="20"/>
          <w:szCs w:val="20"/>
          <w:lang w:val="et-EE"/>
        </w:rPr>
        <w:t xml:space="preserve">, kuid suur hulk neist ei suuda turult enda püsikulude katmiseks </w:t>
      </w:r>
      <w:r w:rsidR="00AF709C" w:rsidRPr="00DE1F89">
        <w:rPr>
          <w:rFonts w:cs="Arial"/>
          <w:sz w:val="20"/>
          <w:szCs w:val="20"/>
          <w:lang w:val="et-EE"/>
        </w:rPr>
        <w:t xml:space="preserve">piisavalt </w:t>
      </w:r>
      <w:r w:rsidR="002800E4" w:rsidRPr="00DE1F89">
        <w:rPr>
          <w:rFonts w:cs="Arial"/>
          <w:sz w:val="20"/>
          <w:szCs w:val="20"/>
          <w:lang w:val="et-EE"/>
        </w:rPr>
        <w:t xml:space="preserve">raha teenida ja seetõttu </w:t>
      </w:r>
      <w:r w:rsidR="00DC0CFE" w:rsidRPr="00DE1F89">
        <w:rPr>
          <w:rFonts w:cs="Arial"/>
          <w:sz w:val="20"/>
          <w:szCs w:val="20"/>
          <w:lang w:val="et-EE"/>
        </w:rPr>
        <w:t>majandusliku</w:t>
      </w:r>
      <w:r w:rsidR="00AE2545" w:rsidRPr="00DE1F89">
        <w:rPr>
          <w:rFonts w:cs="Arial"/>
          <w:sz w:val="20"/>
          <w:szCs w:val="20"/>
          <w:lang w:val="et-EE"/>
        </w:rPr>
        <w:t>s</w:t>
      </w:r>
      <w:r w:rsidR="00DC0CFE" w:rsidRPr="00DE1F89">
        <w:rPr>
          <w:rFonts w:cs="Arial"/>
          <w:sz w:val="20"/>
          <w:szCs w:val="20"/>
          <w:lang w:val="et-EE"/>
        </w:rPr>
        <w:t>t</w:t>
      </w:r>
      <w:r w:rsidR="00B7399B" w:rsidRPr="00DE1F89">
        <w:rPr>
          <w:rFonts w:cs="Arial"/>
          <w:sz w:val="20"/>
          <w:szCs w:val="20"/>
          <w:lang w:val="et-EE"/>
        </w:rPr>
        <w:t xml:space="preserve"> vaatepunktist lähtudes tuleks need võimsused kohe sulgeda</w:t>
      </w:r>
      <w:r w:rsidR="00AE2545" w:rsidRPr="00DE1F89">
        <w:rPr>
          <w:rFonts w:cs="Arial"/>
          <w:sz w:val="20"/>
          <w:szCs w:val="20"/>
          <w:lang w:val="et-EE"/>
        </w:rPr>
        <w:t>.</w:t>
      </w:r>
      <w:r w:rsidR="0088678B" w:rsidRPr="00DE1F89">
        <w:rPr>
          <w:rFonts w:cs="Arial"/>
          <w:sz w:val="20"/>
          <w:szCs w:val="20"/>
          <w:lang w:val="et-EE"/>
        </w:rPr>
        <w:t xml:space="preserve"> See omakorda tähendab, et </w:t>
      </w:r>
      <w:r w:rsidR="0088678B" w:rsidRPr="00DE1F89">
        <w:rPr>
          <w:rFonts w:cs="Arial"/>
          <w:sz w:val="20"/>
          <w:szCs w:val="20"/>
          <w:u w:val="single"/>
          <w:lang w:val="et-EE"/>
        </w:rPr>
        <w:t>Eesti on</w:t>
      </w:r>
      <w:r w:rsidR="00D824CD" w:rsidRPr="00DE1F89">
        <w:rPr>
          <w:rFonts w:cs="Arial"/>
          <w:sz w:val="20"/>
          <w:szCs w:val="20"/>
          <w:u w:val="single"/>
          <w:lang w:val="et-EE"/>
        </w:rPr>
        <w:t xml:space="preserve"> enda </w:t>
      </w:r>
      <w:r w:rsidR="00B105FF" w:rsidRPr="00DE1F89">
        <w:rPr>
          <w:rFonts w:cs="Arial"/>
          <w:sz w:val="20"/>
          <w:szCs w:val="20"/>
          <w:u w:val="single"/>
          <w:lang w:val="et-EE"/>
        </w:rPr>
        <w:t xml:space="preserve">praeguse </w:t>
      </w:r>
      <w:r w:rsidR="00D824CD" w:rsidRPr="00DE1F89">
        <w:rPr>
          <w:rFonts w:cs="Arial"/>
          <w:sz w:val="20"/>
          <w:szCs w:val="20"/>
          <w:u w:val="single"/>
          <w:lang w:val="et-EE"/>
        </w:rPr>
        <w:t>e</w:t>
      </w:r>
      <w:r w:rsidR="0093440F" w:rsidRPr="00DE1F89">
        <w:rPr>
          <w:rFonts w:cs="Arial"/>
          <w:sz w:val="20"/>
          <w:szCs w:val="20"/>
          <w:u w:val="single"/>
          <w:lang w:val="et-EE"/>
        </w:rPr>
        <w:t>l</w:t>
      </w:r>
      <w:r w:rsidR="00D824CD" w:rsidRPr="00DE1F89">
        <w:rPr>
          <w:rFonts w:cs="Arial"/>
          <w:sz w:val="20"/>
          <w:szCs w:val="20"/>
          <w:u w:val="single"/>
          <w:lang w:val="et-EE"/>
        </w:rPr>
        <w:t>ektritootmise</w:t>
      </w:r>
      <w:r w:rsidR="0088678B" w:rsidRPr="00DE1F89">
        <w:rPr>
          <w:rFonts w:cs="Arial"/>
          <w:sz w:val="20"/>
          <w:szCs w:val="20"/>
          <w:u w:val="single"/>
          <w:lang w:val="et-EE"/>
        </w:rPr>
        <w:t xml:space="preserve"> s</w:t>
      </w:r>
      <w:r w:rsidR="0093440F" w:rsidRPr="00DE1F89">
        <w:rPr>
          <w:rFonts w:cs="Arial"/>
          <w:sz w:val="20"/>
          <w:szCs w:val="20"/>
          <w:u w:val="single"/>
          <w:lang w:val="et-EE"/>
        </w:rPr>
        <w:t>truktuuri</w:t>
      </w:r>
      <w:r w:rsidR="00B105FF" w:rsidRPr="00DE1F89">
        <w:rPr>
          <w:rFonts w:cs="Arial"/>
          <w:sz w:val="20"/>
          <w:szCs w:val="20"/>
          <w:u w:val="single"/>
          <w:lang w:val="et-EE"/>
        </w:rPr>
        <w:t>ga</w:t>
      </w:r>
      <w:r w:rsidR="0093440F" w:rsidRPr="00DE1F89">
        <w:rPr>
          <w:rFonts w:cs="Arial"/>
          <w:sz w:val="20"/>
          <w:szCs w:val="20"/>
          <w:u w:val="single"/>
          <w:lang w:val="et-EE"/>
        </w:rPr>
        <w:t xml:space="preserve"> jätkusuutmatu ja </w:t>
      </w:r>
      <w:r w:rsidR="0088678B" w:rsidRPr="00DE1F89">
        <w:rPr>
          <w:rFonts w:cs="Arial"/>
          <w:sz w:val="20"/>
          <w:szCs w:val="20"/>
          <w:u w:val="single"/>
          <w:lang w:val="et-EE"/>
        </w:rPr>
        <w:t>pidevas</w:t>
      </w:r>
      <w:r w:rsidR="0093440F" w:rsidRPr="00DE1F89">
        <w:rPr>
          <w:rFonts w:cs="Arial"/>
          <w:sz w:val="20"/>
          <w:szCs w:val="20"/>
          <w:u w:val="single"/>
          <w:lang w:val="et-EE"/>
        </w:rPr>
        <w:t xml:space="preserve"> sõltuvuses elektri impordist</w:t>
      </w:r>
      <w:r w:rsidR="0093440F" w:rsidRPr="00DE1F89">
        <w:rPr>
          <w:rFonts w:cs="Arial"/>
          <w:sz w:val="20"/>
          <w:szCs w:val="20"/>
          <w:lang w:val="et-EE"/>
        </w:rPr>
        <w:t>.</w:t>
      </w:r>
    </w:p>
    <w:p w14:paraId="030384F0" w14:textId="77777777" w:rsidR="0093440F" w:rsidRPr="00DE1F89" w:rsidRDefault="0093440F" w:rsidP="00471882">
      <w:pPr>
        <w:tabs>
          <w:tab w:val="left" w:pos="426"/>
        </w:tabs>
        <w:jc w:val="both"/>
        <w:rPr>
          <w:rFonts w:cs="Arial"/>
          <w:sz w:val="20"/>
          <w:szCs w:val="20"/>
          <w:lang w:val="et-EE"/>
        </w:rPr>
      </w:pPr>
    </w:p>
    <w:p w14:paraId="5138E90E" w14:textId="70BE3EF1" w:rsidR="00C43D9F" w:rsidRPr="00DE1F89" w:rsidRDefault="0093440F" w:rsidP="00517245">
      <w:pPr>
        <w:tabs>
          <w:tab w:val="left" w:pos="284"/>
        </w:tabs>
        <w:jc w:val="both"/>
        <w:rPr>
          <w:rFonts w:cs="Arial"/>
          <w:sz w:val="20"/>
          <w:szCs w:val="20"/>
          <w:lang w:val="et-EE"/>
        </w:rPr>
      </w:pPr>
      <w:r w:rsidRPr="00DE1F89">
        <w:rPr>
          <w:rFonts w:cs="Arial"/>
          <w:sz w:val="20"/>
          <w:szCs w:val="20"/>
          <w:lang w:val="et-EE"/>
        </w:rPr>
        <w:t>2)</w:t>
      </w:r>
      <w:r w:rsidR="00517245" w:rsidRPr="00DE1F89">
        <w:rPr>
          <w:rFonts w:cs="Arial"/>
          <w:sz w:val="20"/>
          <w:szCs w:val="20"/>
          <w:lang w:val="et-EE"/>
        </w:rPr>
        <w:tab/>
      </w:r>
      <w:r w:rsidR="00DD2886" w:rsidRPr="00DE1F89">
        <w:rPr>
          <w:rFonts w:cs="Arial"/>
          <w:sz w:val="20"/>
          <w:szCs w:val="20"/>
          <w:lang w:val="et-EE"/>
        </w:rPr>
        <w:t>Strateegiline</w:t>
      </w:r>
      <w:r w:rsidR="00F5215C" w:rsidRPr="00DE1F89">
        <w:rPr>
          <w:rFonts w:cs="Arial"/>
          <w:sz w:val="20"/>
          <w:szCs w:val="20"/>
          <w:lang w:val="et-EE"/>
        </w:rPr>
        <w:t xml:space="preserve"> reserv suudab võrreldes teiste</w:t>
      </w:r>
      <w:r w:rsidR="003960BF" w:rsidRPr="00DE1F89">
        <w:rPr>
          <w:rFonts w:cs="Arial"/>
          <w:sz w:val="20"/>
          <w:szCs w:val="20"/>
          <w:lang w:val="et-EE"/>
        </w:rPr>
        <w:t xml:space="preserve"> mehhanismi tüüpide</w:t>
      </w:r>
      <w:r w:rsidR="00F5215C" w:rsidRPr="00DE1F89">
        <w:rPr>
          <w:rFonts w:cs="Arial"/>
          <w:sz w:val="20"/>
          <w:szCs w:val="20"/>
          <w:lang w:val="et-EE"/>
        </w:rPr>
        <w:t>ga</w:t>
      </w:r>
      <w:r w:rsidR="006B1C05" w:rsidRPr="00DE1F89">
        <w:rPr>
          <w:rFonts w:cs="Arial"/>
          <w:sz w:val="20"/>
          <w:szCs w:val="20"/>
          <w:lang w:val="et-EE"/>
        </w:rPr>
        <w:t xml:space="preserve"> pakkuda </w:t>
      </w:r>
      <w:r w:rsidR="005E531E" w:rsidRPr="00DE1F89">
        <w:rPr>
          <w:rFonts w:cs="Arial"/>
          <w:sz w:val="20"/>
          <w:szCs w:val="20"/>
          <w:lang w:val="et-EE"/>
        </w:rPr>
        <w:t xml:space="preserve">lahendust </w:t>
      </w:r>
      <w:r w:rsidR="006B1C05" w:rsidRPr="00DE1F89">
        <w:rPr>
          <w:rFonts w:cs="Arial"/>
          <w:sz w:val="20"/>
          <w:szCs w:val="20"/>
          <w:lang w:val="et-EE"/>
        </w:rPr>
        <w:t>elektrisüsteemi</w:t>
      </w:r>
      <w:r w:rsidR="005E531E" w:rsidRPr="00DE1F89">
        <w:rPr>
          <w:rFonts w:cs="Arial"/>
          <w:sz w:val="20"/>
          <w:szCs w:val="20"/>
          <w:lang w:val="et-EE"/>
        </w:rPr>
        <w:t xml:space="preserve"> võimekuse probleemidele</w:t>
      </w:r>
      <w:r w:rsidR="006B1C05" w:rsidRPr="00DE1F89">
        <w:rPr>
          <w:rFonts w:cs="Arial"/>
          <w:sz w:val="20"/>
          <w:szCs w:val="20"/>
          <w:lang w:val="et-EE"/>
        </w:rPr>
        <w:t xml:space="preserve"> </w:t>
      </w:r>
      <w:r w:rsidR="00986DEE" w:rsidRPr="00DE1F89">
        <w:rPr>
          <w:rFonts w:cs="Arial"/>
          <w:sz w:val="20"/>
          <w:szCs w:val="20"/>
          <w:lang w:val="et-EE"/>
        </w:rPr>
        <w:t xml:space="preserve">kõige väiksema kuluga </w:t>
      </w:r>
      <w:r w:rsidR="00C5197C" w:rsidRPr="00DE1F89">
        <w:rPr>
          <w:rFonts w:cs="Arial"/>
          <w:sz w:val="20"/>
          <w:szCs w:val="20"/>
          <w:lang w:val="et-EE"/>
        </w:rPr>
        <w:t>elektritarbijatele.</w:t>
      </w:r>
    </w:p>
    <w:p w14:paraId="29425D9D" w14:textId="77777777" w:rsidR="00C656D2" w:rsidRPr="00DE1F89" w:rsidRDefault="00C656D2" w:rsidP="00471882">
      <w:pPr>
        <w:tabs>
          <w:tab w:val="left" w:pos="426"/>
        </w:tabs>
        <w:jc w:val="both"/>
        <w:rPr>
          <w:rFonts w:cs="Arial"/>
          <w:sz w:val="20"/>
          <w:szCs w:val="20"/>
          <w:lang w:val="et-EE"/>
        </w:rPr>
      </w:pPr>
    </w:p>
    <w:p w14:paraId="39A595E8" w14:textId="2FBECA57" w:rsidR="00EB04FB" w:rsidRPr="00DE1F89" w:rsidRDefault="00C5197C" w:rsidP="00471882">
      <w:pPr>
        <w:tabs>
          <w:tab w:val="left" w:pos="426"/>
        </w:tabs>
        <w:jc w:val="both"/>
        <w:rPr>
          <w:rFonts w:cs="Arial"/>
          <w:sz w:val="20"/>
          <w:szCs w:val="20"/>
          <w:lang w:val="et-EE"/>
        </w:rPr>
      </w:pPr>
      <w:r w:rsidRPr="00DE1F89">
        <w:rPr>
          <w:rFonts w:cs="Arial"/>
          <w:b/>
          <w:bCs/>
          <w:sz w:val="20"/>
          <w:szCs w:val="20"/>
          <w:lang w:val="et-EE"/>
        </w:rPr>
        <w:t>EE kommentaar</w:t>
      </w:r>
      <w:r w:rsidRPr="00DE1F89">
        <w:rPr>
          <w:rFonts w:cs="Arial"/>
          <w:sz w:val="20"/>
          <w:szCs w:val="20"/>
          <w:lang w:val="et-EE"/>
        </w:rPr>
        <w:t xml:space="preserve">: </w:t>
      </w:r>
      <w:r w:rsidR="00A14957" w:rsidRPr="00DE1F89">
        <w:rPr>
          <w:rFonts w:cs="Arial"/>
          <w:sz w:val="20"/>
          <w:szCs w:val="20"/>
          <w:lang w:val="et-EE"/>
        </w:rPr>
        <w:t xml:space="preserve">see väide kehtib üksnes juhul, kui </w:t>
      </w:r>
      <w:r w:rsidR="005D4C2D" w:rsidRPr="00DE1F89">
        <w:rPr>
          <w:rFonts w:cs="Arial"/>
          <w:sz w:val="20"/>
          <w:szCs w:val="20"/>
          <w:lang w:val="et-EE"/>
        </w:rPr>
        <w:t>elektri puudujäägi</w:t>
      </w:r>
      <w:r w:rsidR="00FB4F42" w:rsidRPr="00DE1F89">
        <w:rPr>
          <w:rFonts w:cs="Arial"/>
          <w:sz w:val="20"/>
          <w:szCs w:val="20"/>
          <w:lang w:val="et-EE"/>
        </w:rPr>
        <w:t xml:space="preserve"> tekkimise</w:t>
      </w:r>
      <w:r w:rsidR="005D4C2D" w:rsidRPr="00DE1F89">
        <w:rPr>
          <w:rFonts w:cs="Arial"/>
          <w:sz w:val="20"/>
          <w:szCs w:val="20"/>
          <w:lang w:val="et-EE"/>
        </w:rPr>
        <w:t xml:space="preserve"> </w:t>
      </w:r>
      <w:r w:rsidR="004E64EF" w:rsidRPr="00DE1F89">
        <w:rPr>
          <w:rFonts w:cs="Arial"/>
          <w:sz w:val="20"/>
          <w:szCs w:val="20"/>
          <w:lang w:val="et-EE"/>
        </w:rPr>
        <w:t>ja strateegili</w:t>
      </w:r>
      <w:r w:rsidR="00D45473" w:rsidRPr="00DE1F89">
        <w:rPr>
          <w:rFonts w:cs="Arial"/>
          <w:sz w:val="20"/>
          <w:szCs w:val="20"/>
          <w:lang w:val="et-EE"/>
        </w:rPr>
        <w:t>s</w:t>
      </w:r>
      <w:r w:rsidR="004E64EF" w:rsidRPr="00DE1F89">
        <w:rPr>
          <w:rFonts w:cs="Arial"/>
          <w:sz w:val="20"/>
          <w:szCs w:val="20"/>
          <w:lang w:val="et-EE"/>
        </w:rPr>
        <w:t>e reserv</w:t>
      </w:r>
      <w:r w:rsidR="00D45473" w:rsidRPr="00DE1F89">
        <w:rPr>
          <w:rFonts w:cs="Arial"/>
          <w:sz w:val="20"/>
          <w:szCs w:val="20"/>
          <w:lang w:val="et-EE"/>
        </w:rPr>
        <w:t>i</w:t>
      </w:r>
      <w:r w:rsidR="004E64EF" w:rsidRPr="00DE1F89">
        <w:rPr>
          <w:rFonts w:cs="Arial"/>
          <w:sz w:val="20"/>
          <w:szCs w:val="20"/>
          <w:lang w:val="et-EE"/>
        </w:rPr>
        <w:t xml:space="preserve"> käivita</w:t>
      </w:r>
      <w:r w:rsidR="00D45473" w:rsidRPr="00DE1F89">
        <w:rPr>
          <w:rFonts w:cs="Arial"/>
          <w:sz w:val="20"/>
          <w:szCs w:val="20"/>
          <w:lang w:val="et-EE"/>
        </w:rPr>
        <w:t>mise tõenäosus</w:t>
      </w:r>
      <w:r w:rsidR="003B56E0" w:rsidRPr="00DE1F89">
        <w:rPr>
          <w:rFonts w:cs="Arial"/>
          <w:sz w:val="20"/>
          <w:szCs w:val="20"/>
          <w:lang w:val="et-EE"/>
        </w:rPr>
        <w:t xml:space="preserve"> oleks väga väike. Täpsemalt, </w:t>
      </w:r>
      <w:r w:rsidR="00564F6A" w:rsidRPr="00DE1F89">
        <w:rPr>
          <w:rFonts w:cs="Arial"/>
          <w:sz w:val="20"/>
          <w:szCs w:val="20"/>
          <w:lang w:val="et-EE"/>
        </w:rPr>
        <w:t xml:space="preserve">see kehtib olukorras, kus </w:t>
      </w:r>
      <w:r w:rsidR="008B51BD" w:rsidRPr="00DE1F89">
        <w:rPr>
          <w:rFonts w:cs="Arial"/>
          <w:sz w:val="20"/>
          <w:szCs w:val="20"/>
          <w:lang w:val="et-EE"/>
        </w:rPr>
        <w:t>on väga vähe tõenäoline</w:t>
      </w:r>
      <w:r w:rsidR="00764F58" w:rsidRPr="00DE1F89">
        <w:rPr>
          <w:rFonts w:cs="Arial"/>
          <w:sz w:val="20"/>
          <w:szCs w:val="20"/>
          <w:lang w:val="et-EE"/>
        </w:rPr>
        <w:t>, et tarbimine ületab tootmisvõimekust</w:t>
      </w:r>
      <w:r w:rsidR="008B51BD" w:rsidRPr="00DE1F89">
        <w:rPr>
          <w:rFonts w:cs="Arial"/>
          <w:sz w:val="20"/>
          <w:szCs w:val="20"/>
          <w:lang w:val="et-EE"/>
        </w:rPr>
        <w:t xml:space="preserve">. </w:t>
      </w:r>
      <w:r w:rsidR="00E80E12" w:rsidRPr="00DE1F89">
        <w:rPr>
          <w:rFonts w:cs="Arial"/>
          <w:sz w:val="20"/>
          <w:szCs w:val="20"/>
          <w:lang w:val="et-EE"/>
        </w:rPr>
        <w:t xml:space="preserve">Võttes arvesse </w:t>
      </w:r>
      <w:r w:rsidR="00B552E6" w:rsidRPr="00DE1F89">
        <w:rPr>
          <w:rFonts w:cs="Arial"/>
          <w:sz w:val="20"/>
          <w:szCs w:val="20"/>
          <w:lang w:val="et-EE"/>
        </w:rPr>
        <w:t>kui suure osa moodustavad Eesti elektritootmise võimekusest vanemad p</w:t>
      </w:r>
      <w:r w:rsidR="008B4B87" w:rsidRPr="00DE1F89">
        <w:rPr>
          <w:rFonts w:cs="Arial"/>
          <w:sz w:val="20"/>
          <w:szCs w:val="20"/>
          <w:lang w:val="et-EE"/>
        </w:rPr>
        <w:t>e</w:t>
      </w:r>
      <w:r w:rsidR="00B552E6" w:rsidRPr="00DE1F89">
        <w:rPr>
          <w:rFonts w:cs="Arial"/>
          <w:sz w:val="20"/>
          <w:szCs w:val="20"/>
          <w:lang w:val="et-EE"/>
        </w:rPr>
        <w:t>amiselt põlevkivi kasu</w:t>
      </w:r>
      <w:r w:rsidR="00C276B0" w:rsidRPr="00DE1F89">
        <w:rPr>
          <w:rFonts w:cs="Arial"/>
          <w:sz w:val="20"/>
          <w:szCs w:val="20"/>
          <w:lang w:val="et-EE"/>
        </w:rPr>
        <w:t>t</w:t>
      </w:r>
      <w:r w:rsidR="00B552E6" w:rsidRPr="00DE1F89">
        <w:rPr>
          <w:rFonts w:cs="Arial"/>
          <w:sz w:val="20"/>
          <w:szCs w:val="20"/>
          <w:lang w:val="et-EE"/>
        </w:rPr>
        <w:t>avad e</w:t>
      </w:r>
      <w:r w:rsidR="00391D1D" w:rsidRPr="00DE1F89">
        <w:rPr>
          <w:rFonts w:cs="Arial"/>
          <w:sz w:val="20"/>
          <w:szCs w:val="20"/>
          <w:lang w:val="et-EE"/>
        </w:rPr>
        <w:t>lektrijaamad</w:t>
      </w:r>
      <w:r w:rsidR="00C276B0" w:rsidRPr="00DE1F89">
        <w:rPr>
          <w:rFonts w:cs="Arial"/>
          <w:sz w:val="20"/>
          <w:szCs w:val="20"/>
          <w:lang w:val="et-EE"/>
        </w:rPr>
        <w:t xml:space="preserve"> ja et ka Läti ja Leedu on </w:t>
      </w:r>
      <w:r w:rsidR="00D3207B" w:rsidRPr="00DE1F89">
        <w:rPr>
          <w:rFonts w:cs="Arial"/>
          <w:sz w:val="20"/>
          <w:szCs w:val="20"/>
          <w:lang w:val="et-EE"/>
        </w:rPr>
        <w:t>väga olulisel määral sõltuvad elektri impordist</w:t>
      </w:r>
      <w:r w:rsidR="008B4B87" w:rsidRPr="00DE1F89">
        <w:rPr>
          <w:rFonts w:cs="Arial"/>
          <w:sz w:val="20"/>
          <w:szCs w:val="20"/>
          <w:lang w:val="et-EE"/>
        </w:rPr>
        <w:t>, ei s</w:t>
      </w:r>
      <w:r w:rsidR="00F906EE" w:rsidRPr="00DE1F89">
        <w:rPr>
          <w:rFonts w:cs="Arial"/>
          <w:sz w:val="20"/>
          <w:szCs w:val="20"/>
          <w:lang w:val="et-EE"/>
        </w:rPr>
        <w:t>aa strateegilise reservi käivitamise tõenäosust pidada</w:t>
      </w:r>
      <w:r w:rsidR="00A97C32" w:rsidRPr="00DE1F89">
        <w:rPr>
          <w:rFonts w:cs="Arial"/>
          <w:sz w:val="20"/>
          <w:szCs w:val="20"/>
          <w:lang w:val="et-EE"/>
        </w:rPr>
        <w:t xml:space="preserve"> praeguses o</w:t>
      </w:r>
      <w:r w:rsidR="001D05F3" w:rsidRPr="00DE1F89">
        <w:rPr>
          <w:rFonts w:cs="Arial"/>
          <w:sz w:val="20"/>
          <w:szCs w:val="20"/>
          <w:lang w:val="et-EE"/>
        </w:rPr>
        <w:t>l</w:t>
      </w:r>
      <w:r w:rsidR="00A97C32" w:rsidRPr="00DE1F89">
        <w:rPr>
          <w:rFonts w:cs="Arial"/>
          <w:sz w:val="20"/>
          <w:szCs w:val="20"/>
          <w:lang w:val="et-EE"/>
        </w:rPr>
        <w:t>ukorras vähe tõenäoliseks.</w:t>
      </w:r>
      <w:r w:rsidR="001D05F3" w:rsidRPr="00DE1F89">
        <w:rPr>
          <w:rFonts w:cs="Arial"/>
          <w:sz w:val="20"/>
          <w:szCs w:val="20"/>
          <w:lang w:val="et-EE"/>
        </w:rPr>
        <w:t xml:space="preserve"> </w:t>
      </w:r>
      <w:r w:rsidR="001921FE" w:rsidRPr="00DE1F89">
        <w:rPr>
          <w:rFonts w:cs="Arial"/>
          <w:sz w:val="20"/>
          <w:szCs w:val="20"/>
          <w:lang w:val="et-EE"/>
        </w:rPr>
        <w:t>Kui</w:t>
      </w:r>
      <w:r w:rsidR="00B7532A" w:rsidRPr="00DE1F89">
        <w:rPr>
          <w:rFonts w:cs="Arial"/>
          <w:sz w:val="20"/>
          <w:szCs w:val="20"/>
          <w:lang w:val="et-EE"/>
        </w:rPr>
        <w:t xml:space="preserve"> vanemate põlevkiviplokkide su</w:t>
      </w:r>
      <w:r w:rsidR="002576FE" w:rsidRPr="00DE1F89">
        <w:rPr>
          <w:rFonts w:cs="Arial"/>
          <w:sz w:val="20"/>
          <w:szCs w:val="20"/>
          <w:lang w:val="et-EE"/>
        </w:rPr>
        <w:t>l</w:t>
      </w:r>
      <w:r w:rsidR="00B7532A" w:rsidRPr="00DE1F89">
        <w:rPr>
          <w:rFonts w:cs="Arial"/>
          <w:sz w:val="20"/>
          <w:szCs w:val="20"/>
          <w:lang w:val="et-EE"/>
        </w:rPr>
        <w:t>gemise alternatiivina</w:t>
      </w:r>
      <w:r w:rsidR="002576FE" w:rsidRPr="00DE1F89">
        <w:rPr>
          <w:rFonts w:cs="Arial"/>
          <w:sz w:val="20"/>
          <w:szCs w:val="20"/>
          <w:lang w:val="et-EE"/>
        </w:rPr>
        <w:t xml:space="preserve"> arvataks</w:t>
      </w:r>
      <w:r w:rsidR="001921FE" w:rsidRPr="00DE1F89">
        <w:rPr>
          <w:rFonts w:cs="Arial"/>
          <w:sz w:val="20"/>
          <w:szCs w:val="20"/>
          <w:lang w:val="et-EE"/>
        </w:rPr>
        <w:t xml:space="preserve"> strateegilisse reservi praeguses </w:t>
      </w:r>
      <w:r w:rsidR="00A62668" w:rsidRPr="00DE1F89">
        <w:rPr>
          <w:rFonts w:cs="Arial"/>
          <w:sz w:val="20"/>
          <w:szCs w:val="20"/>
          <w:lang w:val="et-EE"/>
        </w:rPr>
        <w:t>turu</w:t>
      </w:r>
      <w:r w:rsidR="001921FE" w:rsidRPr="00DE1F89">
        <w:rPr>
          <w:rFonts w:cs="Arial"/>
          <w:sz w:val="20"/>
          <w:szCs w:val="20"/>
          <w:lang w:val="et-EE"/>
        </w:rPr>
        <w:t>olukorras</w:t>
      </w:r>
      <w:r w:rsidR="003F43E0" w:rsidRPr="00DE1F89">
        <w:rPr>
          <w:rFonts w:cs="Arial"/>
          <w:sz w:val="20"/>
          <w:szCs w:val="20"/>
          <w:lang w:val="et-EE"/>
        </w:rPr>
        <w:t xml:space="preserve"> näiteks kaks põlevkiviplokki, siis viidaks turult välja </w:t>
      </w:r>
      <w:r w:rsidR="00E54312" w:rsidRPr="00DE1F89">
        <w:rPr>
          <w:rFonts w:cs="Arial"/>
          <w:sz w:val="20"/>
          <w:szCs w:val="20"/>
          <w:lang w:val="et-EE"/>
        </w:rPr>
        <w:t>üle 300 MW tootmisvõ</w:t>
      </w:r>
      <w:r w:rsidR="00FE074E" w:rsidRPr="00DE1F89">
        <w:rPr>
          <w:rFonts w:cs="Arial"/>
          <w:sz w:val="20"/>
          <w:szCs w:val="20"/>
          <w:lang w:val="et-EE"/>
        </w:rPr>
        <w:t>i</w:t>
      </w:r>
      <w:r w:rsidR="00E54312" w:rsidRPr="00DE1F89">
        <w:rPr>
          <w:rFonts w:cs="Arial"/>
          <w:sz w:val="20"/>
          <w:szCs w:val="20"/>
          <w:lang w:val="et-EE"/>
        </w:rPr>
        <w:t>msust</w:t>
      </w:r>
      <w:r w:rsidR="00C508AD" w:rsidRPr="00DE1F89">
        <w:rPr>
          <w:rFonts w:cs="Arial"/>
          <w:sz w:val="20"/>
          <w:szCs w:val="20"/>
          <w:lang w:val="et-EE"/>
        </w:rPr>
        <w:t xml:space="preserve">, mis suurendaks strateegilise reservi käivitamise </w:t>
      </w:r>
      <w:r w:rsidR="00FB0435" w:rsidRPr="00DE1F89">
        <w:rPr>
          <w:rFonts w:cs="Arial"/>
          <w:sz w:val="20"/>
          <w:szCs w:val="20"/>
          <w:lang w:val="et-EE"/>
        </w:rPr>
        <w:t>ja turuhindade</w:t>
      </w:r>
      <w:r w:rsidR="0043119F" w:rsidRPr="00DE1F89">
        <w:rPr>
          <w:rFonts w:cs="Arial"/>
          <w:sz w:val="20"/>
          <w:szCs w:val="20"/>
          <w:lang w:val="et-EE"/>
        </w:rPr>
        <w:t xml:space="preserve"> hüppamis</w:t>
      </w:r>
      <w:r w:rsidR="002517A1" w:rsidRPr="00DE1F89">
        <w:rPr>
          <w:rFonts w:cs="Arial"/>
          <w:sz w:val="20"/>
          <w:szCs w:val="20"/>
          <w:lang w:val="et-EE"/>
        </w:rPr>
        <w:t xml:space="preserve">e </w:t>
      </w:r>
      <w:r w:rsidR="0043119F" w:rsidRPr="00DE1F89">
        <w:rPr>
          <w:rFonts w:cs="Arial"/>
          <w:sz w:val="20"/>
          <w:szCs w:val="20"/>
          <w:lang w:val="et-EE"/>
        </w:rPr>
        <w:t>t</w:t>
      </w:r>
      <w:r w:rsidR="002517A1" w:rsidRPr="00DE1F89">
        <w:rPr>
          <w:rFonts w:cs="Arial"/>
          <w:sz w:val="20"/>
          <w:szCs w:val="20"/>
          <w:lang w:val="et-EE"/>
        </w:rPr>
        <w:t>õen</w:t>
      </w:r>
      <w:r w:rsidR="0046068A" w:rsidRPr="00DE1F89">
        <w:rPr>
          <w:rFonts w:cs="Arial"/>
          <w:sz w:val="20"/>
          <w:szCs w:val="20"/>
          <w:lang w:val="et-EE"/>
        </w:rPr>
        <w:t>äosust</w:t>
      </w:r>
      <w:r w:rsidR="0043119F" w:rsidRPr="00DE1F89">
        <w:rPr>
          <w:rFonts w:cs="Arial"/>
          <w:sz w:val="20"/>
          <w:szCs w:val="20"/>
          <w:lang w:val="et-EE"/>
        </w:rPr>
        <w:t xml:space="preserve"> tasemele 4000 €/MWh veelgi.</w:t>
      </w:r>
      <w:r w:rsidR="008B7B9A" w:rsidRPr="00DE1F89">
        <w:rPr>
          <w:rFonts w:cs="Arial"/>
          <w:sz w:val="20"/>
          <w:szCs w:val="20"/>
          <w:lang w:val="et-EE"/>
        </w:rPr>
        <w:t xml:space="preserve"> </w:t>
      </w:r>
      <w:r w:rsidR="006D5557" w:rsidRPr="00DE1F89">
        <w:rPr>
          <w:rFonts w:cs="Arial"/>
          <w:sz w:val="20"/>
          <w:szCs w:val="20"/>
          <w:lang w:val="et-EE"/>
        </w:rPr>
        <w:t xml:space="preserve">Seega, </w:t>
      </w:r>
      <w:r w:rsidR="006D5557" w:rsidRPr="00DE1F89">
        <w:rPr>
          <w:rFonts w:cs="Arial"/>
          <w:sz w:val="20"/>
          <w:szCs w:val="20"/>
          <w:u w:val="single"/>
          <w:lang w:val="et-EE"/>
        </w:rPr>
        <w:t xml:space="preserve">kuigi strateegilise reservi </w:t>
      </w:r>
      <w:r w:rsidR="00D47A83" w:rsidRPr="00DE1F89">
        <w:rPr>
          <w:rFonts w:cs="Arial"/>
          <w:sz w:val="20"/>
          <w:szCs w:val="20"/>
          <w:u w:val="single"/>
          <w:lang w:val="et-EE"/>
        </w:rPr>
        <w:t>hoidmise</w:t>
      </w:r>
      <w:r w:rsidR="006D5557" w:rsidRPr="00DE1F89">
        <w:rPr>
          <w:rFonts w:cs="Arial"/>
          <w:sz w:val="20"/>
          <w:szCs w:val="20"/>
          <w:u w:val="single"/>
          <w:lang w:val="et-EE"/>
        </w:rPr>
        <w:t xml:space="preserve"> otsene kulu e</w:t>
      </w:r>
      <w:r w:rsidR="00190F03" w:rsidRPr="00DE1F89">
        <w:rPr>
          <w:rFonts w:cs="Arial"/>
          <w:sz w:val="20"/>
          <w:szCs w:val="20"/>
          <w:u w:val="single"/>
          <w:lang w:val="et-EE"/>
        </w:rPr>
        <w:t>l</w:t>
      </w:r>
      <w:r w:rsidR="006D5557" w:rsidRPr="00DE1F89">
        <w:rPr>
          <w:rFonts w:cs="Arial"/>
          <w:sz w:val="20"/>
          <w:szCs w:val="20"/>
          <w:u w:val="single"/>
          <w:lang w:val="et-EE"/>
        </w:rPr>
        <w:t>ek</w:t>
      </w:r>
      <w:r w:rsidR="00C92FDB" w:rsidRPr="00DE1F89">
        <w:rPr>
          <w:rFonts w:cs="Arial"/>
          <w:sz w:val="20"/>
          <w:szCs w:val="20"/>
          <w:u w:val="single"/>
          <w:lang w:val="et-EE"/>
        </w:rPr>
        <w:t>t</w:t>
      </w:r>
      <w:r w:rsidR="006D5557" w:rsidRPr="00DE1F89">
        <w:rPr>
          <w:rFonts w:cs="Arial"/>
          <w:sz w:val="20"/>
          <w:szCs w:val="20"/>
          <w:u w:val="single"/>
          <w:lang w:val="et-EE"/>
        </w:rPr>
        <w:t xml:space="preserve">ritarbijale võib olla </w:t>
      </w:r>
      <w:r w:rsidR="00190F03" w:rsidRPr="00DE1F89">
        <w:rPr>
          <w:rFonts w:cs="Arial"/>
          <w:sz w:val="20"/>
          <w:szCs w:val="20"/>
          <w:u w:val="single"/>
          <w:lang w:val="et-EE"/>
        </w:rPr>
        <w:t>suhteliselt madal</w:t>
      </w:r>
      <w:r w:rsidR="00314D24" w:rsidRPr="00DE1F89">
        <w:rPr>
          <w:rFonts w:cs="Arial"/>
          <w:sz w:val="20"/>
          <w:szCs w:val="20"/>
          <w:u w:val="single"/>
          <w:lang w:val="et-EE"/>
        </w:rPr>
        <w:t xml:space="preserve">, toob see </w:t>
      </w:r>
      <w:r w:rsidR="00730295" w:rsidRPr="00DE1F89">
        <w:rPr>
          <w:rFonts w:cs="Arial"/>
          <w:sz w:val="20"/>
          <w:szCs w:val="20"/>
          <w:u w:val="single"/>
          <w:lang w:val="et-EE"/>
        </w:rPr>
        <w:t xml:space="preserve">praeguses turuolukorras </w:t>
      </w:r>
      <w:r w:rsidR="000C0515" w:rsidRPr="00DE1F89">
        <w:rPr>
          <w:rFonts w:cs="Arial"/>
          <w:sz w:val="20"/>
          <w:szCs w:val="20"/>
          <w:u w:val="single"/>
          <w:lang w:val="et-EE"/>
        </w:rPr>
        <w:t xml:space="preserve">turult võimsuste väljaviimise tulemusel </w:t>
      </w:r>
      <w:r w:rsidR="00314D24" w:rsidRPr="00DE1F89">
        <w:rPr>
          <w:rFonts w:cs="Arial"/>
          <w:sz w:val="20"/>
          <w:szCs w:val="20"/>
          <w:u w:val="single"/>
          <w:lang w:val="et-EE"/>
        </w:rPr>
        <w:t>suure tõenäosusega kaasa kõrgemad</w:t>
      </w:r>
      <w:r w:rsidR="00C2321A" w:rsidRPr="00DE1F89">
        <w:rPr>
          <w:rFonts w:cs="Arial"/>
          <w:sz w:val="20"/>
          <w:szCs w:val="20"/>
          <w:u w:val="single"/>
          <w:lang w:val="et-EE"/>
        </w:rPr>
        <w:t xml:space="preserve"> ja sageda</w:t>
      </w:r>
      <w:r w:rsidR="00685D72" w:rsidRPr="00DE1F89">
        <w:rPr>
          <w:rFonts w:cs="Arial"/>
          <w:sz w:val="20"/>
          <w:szCs w:val="20"/>
          <w:u w:val="single"/>
          <w:lang w:val="et-EE"/>
        </w:rPr>
        <w:t>malt esinevad</w:t>
      </w:r>
      <w:r w:rsidR="00314D24" w:rsidRPr="00DE1F89">
        <w:rPr>
          <w:rFonts w:cs="Arial"/>
          <w:sz w:val="20"/>
          <w:szCs w:val="20"/>
          <w:u w:val="single"/>
          <w:lang w:val="et-EE"/>
        </w:rPr>
        <w:t xml:space="preserve"> elektri tipuhinnad, mis kokkuvõttes tarb</w:t>
      </w:r>
      <w:r w:rsidR="004C5548" w:rsidRPr="00DE1F89">
        <w:rPr>
          <w:rFonts w:cs="Arial"/>
          <w:sz w:val="20"/>
          <w:szCs w:val="20"/>
          <w:u w:val="single"/>
          <w:lang w:val="et-EE"/>
        </w:rPr>
        <w:t>i</w:t>
      </w:r>
      <w:r w:rsidR="00314D24" w:rsidRPr="00DE1F89">
        <w:rPr>
          <w:rFonts w:cs="Arial"/>
          <w:sz w:val="20"/>
          <w:szCs w:val="20"/>
          <w:u w:val="single"/>
          <w:lang w:val="et-EE"/>
        </w:rPr>
        <w:t>ja kulutusi elektrienergiale</w:t>
      </w:r>
      <w:r w:rsidR="00B21AE2" w:rsidRPr="00DE1F89">
        <w:rPr>
          <w:rFonts w:cs="Arial"/>
          <w:sz w:val="20"/>
          <w:szCs w:val="20"/>
          <w:u w:val="single"/>
          <w:lang w:val="et-EE"/>
        </w:rPr>
        <w:t xml:space="preserve"> veelgi enam</w:t>
      </w:r>
      <w:r w:rsidR="00314D24" w:rsidRPr="00DE1F89">
        <w:rPr>
          <w:rFonts w:cs="Arial"/>
          <w:sz w:val="20"/>
          <w:szCs w:val="20"/>
          <w:u w:val="single"/>
          <w:lang w:val="et-EE"/>
        </w:rPr>
        <w:t xml:space="preserve"> </w:t>
      </w:r>
      <w:r w:rsidR="00FA78FF" w:rsidRPr="00DE1F89">
        <w:rPr>
          <w:rFonts w:cs="Arial"/>
          <w:sz w:val="20"/>
          <w:szCs w:val="20"/>
          <w:u w:val="single"/>
          <w:lang w:val="et-EE"/>
        </w:rPr>
        <w:t>suurendavad</w:t>
      </w:r>
      <w:r w:rsidR="00FA78FF" w:rsidRPr="00DE1F89">
        <w:rPr>
          <w:rFonts w:cs="Arial"/>
          <w:sz w:val="20"/>
          <w:szCs w:val="20"/>
          <w:lang w:val="et-EE"/>
        </w:rPr>
        <w:t>.</w:t>
      </w:r>
    </w:p>
    <w:p w14:paraId="4EA4E3F9" w14:textId="77777777" w:rsidR="00D24231" w:rsidRPr="00DE1F89" w:rsidRDefault="00D24231" w:rsidP="00471882">
      <w:pPr>
        <w:tabs>
          <w:tab w:val="left" w:pos="426"/>
        </w:tabs>
        <w:jc w:val="both"/>
        <w:rPr>
          <w:rFonts w:cs="Arial"/>
          <w:sz w:val="20"/>
          <w:szCs w:val="20"/>
          <w:lang w:val="et-EE"/>
        </w:rPr>
      </w:pPr>
    </w:p>
    <w:p w14:paraId="13AC1DA1" w14:textId="77777777" w:rsidR="007E7E5D" w:rsidRPr="00DE1F89" w:rsidRDefault="00DF26D1" w:rsidP="00DF26D1">
      <w:pPr>
        <w:tabs>
          <w:tab w:val="left" w:pos="284"/>
        </w:tabs>
        <w:jc w:val="both"/>
        <w:rPr>
          <w:rFonts w:cs="Arial"/>
          <w:sz w:val="20"/>
          <w:szCs w:val="20"/>
          <w:lang w:val="et-EE"/>
        </w:rPr>
      </w:pPr>
      <w:r w:rsidRPr="00DE1F89">
        <w:rPr>
          <w:rFonts w:cs="Arial"/>
          <w:sz w:val="20"/>
          <w:szCs w:val="20"/>
          <w:lang w:val="et-EE"/>
        </w:rPr>
        <w:t>3)</w:t>
      </w:r>
      <w:r w:rsidRPr="00DE1F89">
        <w:rPr>
          <w:rFonts w:cs="Arial"/>
          <w:sz w:val="20"/>
          <w:szCs w:val="20"/>
          <w:lang w:val="et-EE"/>
        </w:rPr>
        <w:tab/>
        <w:t xml:space="preserve">Teiste </w:t>
      </w:r>
      <w:r w:rsidR="00C0203D" w:rsidRPr="00DE1F89">
        <w:rPr>
          <w:rFonts w:cs="Arial"/>
          <w:sz w:val="20"/>
          <w:szCs w:val="20"/>
          <w:lang w:val="et-EE"/>
        </w:rPr>
        <w:t xml:space="preserve">mehhanismi tüüpide puuduseks on see, et </w:t>
      </w:r>
      <w:r w:rsidR="0055013D" w:rsidRPr="00DE1F89">
        <w:rPr>
          <w:rFonts w:cs="Arial"/>
          <w:sz w:val="20"/>
          <w:szCs w:val="20"/>
          <w:lang w:val="et-EE"/>
        </w:rPr>
        <w:t>sellesse arvatud seadmed osalevad elektriturul ja moonutavad elektri hinda</w:t>
      </w:r>
      <w:r w:rsidR="0018637A" w:rsidRPr="00DE1F89">
        <w:rPr>
          <w:rFonts w:cs="Arial"/>
          <w:sz w:val="20"/>
          <w:szCs w:val="20"/>
          <w:lang w:val="et-EE"/>
        </w:rPr>
        <w:t xml:space="preserve"> ning võivad </w:t>
      </w:r>
      <w:r w:rsidR="001B6415" w:rsidRPr="00DE1F89">
        <w:rPr>
          <w:rFonts w:cs="Arial"/>
          <w:sz w:val="20"/>
          <w:szCs w:val="20"/>
          <w:lang w:val="et-EE"/>
        </w:rPr>
        <w:t>sellega takistada uute tootmisv</w:t>
      </w:r>
      <w:r w:rsidR="007E7E5D" w:rsidRPr="00DE1F89">
        <w:rPr>
          <w:rFonts w:cs="Arial"/>
          <w:sz w:val="20"/>
          <w:szCs w:val="20"/>
          <w:lang w:val="et-EE"/>
        </w:rPr>
        <w:t>õimsuste rajamist.</w:t>
      </w:r>
    </w:p>
    <w:p w14:paraId="1921F6DB" w14:textId="77777777" w:rsidR="007E7E5D" w:rsidRPr="00DE1F89" w:rsidRDefault="007E7E5D" w:rsidP="00DF26D1">
      <w:pPr>
        <w:tabs>
          <w:tab w:val="left" w:pos="284"/>
        </w:tabs>
        <w:jc w:val="both"/>
        <w:rPr>
          <w:rFonts w:cs="Arial"/>
          <w:sz w:val="20"/>
          <w:szCs w:val="20"/>
          <w:lang w:val="et-EE"/>
        </w:rPr>
      </w:pPr>
    </w:p>
    <w:p w14:paraId="4E651395" w14:textId="2F1A58D7" w:rsidR="00DF26D1" w:rsidRPr="00DE1F89" w:rsidRDefault="007E7E5D" w:rsidP="00DF26D1">
      <w:pPr>
        <w:tabs>
          <w:tab w:val="left" w:pos="284"/>
        </w:tabs>
        <w:jc w:val="both"/>
        <w:rPr>
          <w:rFonts w:cs="Arial"/>
          <w:sz w:val="20"/>
          <w:szCs w:val="20"/>
          <w:lang w:val="et-EE"/>
        </w:rPr>
      </w:pPr>
      <w:r w:rsidRPr="00DE1F89">
        <w:rPr>
          <w:rFonts w:cs="Arial"/>
          <w:b/>
          <w:bCs/>
          <w:sz w:val="20"/>
          <w:szCs w:val="20"/>
          <w:lang w:val="et-EE"/>
        </w:rPr>
        <w:t>EE kommentaar</w:t>
      </w:r>
      <w:r w:rsidRPr="00DE1F89">
        <w:rPr>
          <w:rFonts w:cs="Arial"/>
          <w:sz w:val="20"/>
          <w:szCs w:val="20"/>
          <w:lang w:val="et-EE"/>
        </w:rPr>
        <w:t xml:space="preserve">: </w:t>
      </w:r>
      <w:r w:rsidR="009315C3" w:rsidRPr="00DE1F89">
        <w:rPr>
          <w:rFonts w:cs="Arial"/>
          <w:sz w:val="20"/>
          <w:szCs w:val="20"/>
          <w:lang w:val="et-EE"/>
        </w:rPr>
        <w:t xml:space="preserve">teoorias on see </w:t>
      </w:r>
      <w:r w:rsidR="008A0981" w:rsidRPr="00DE1F89">
        <w:rPr>
          <w:rFonts w:cs="Arial"/>
          <w:sz w:val="20"/>
          <w:szCs w:val="20"/>
          <w:lang w:val="et-EE"/>
        </w:rPr>
        <w:t xml:space="preserve">kirjeldus kahtlemata õige. Samas tõsisasi on see, et </w:t>
      </w:r>
      <w:r w:rsidR="004D2FE0" w:rsidRPr="00DE1F89">
        <w:rPr>
          <w:rFonts w:cs="Arial"/>
          <w:sz w:val="20"/>
          <w:szCs w:val="20"/>
          <w:lang w:val="et-EE"/>
        </w:rPr>
        <w:t xml:space="preserve">põlevkivist elektritootmine on avatud elektriturul </w:t>
      </w:r>
      <w:r w:rsidR="00BC47BB" w:rsidRPr="00DE1F89">
        <w:rPr>
          <w:rFonts w:cs="Arial"/>
          <w:sz w:val="20"/>
          <w:szCs w:val="20"/>
          <w:lang w:val="et-EE"/>
        </w:rPr>
        <w:t>praegus</w:t>
      </w:r>
      <w:r w:rsidR="00D81E59" w:rsidRPr="00DE1F89">
        <w:rPr>
          <w:rFonts w:cs="Arial"/>
          <w:sz w:val="20"/>
          <w:szCs w:val="20"/>
          <w:lang w:val="et-EE"/>
        </w:rPr>
        <w:t>eid</w:t>
      </w:r>
      <w:r w:rsidR="00BC47BB" w:rsidRPr="00DE1F89">
        <w:rPr>
          <w:rFonts w:cs="Arial"/>
          <w:sz w:val="20"/>
          <w:szCs w:val="20"/>
          <w:lang w:val="et-EE"/>
        </w:rPr>
        <w:t xml:space="preserve"> energiakandjate hin</w:t>
      </w:r>
      <w:r w:rsidR="00D81E59" w:rsidRPr="00DE1F89">
        <w:rPr>
          <w:rFonts w:cs="Arial"/>
          <w:sz w:val="20"/>
          <w:szCs w:val="20"/>
          <w:lang w:val="et-EE"/>
        </w:rPr>
        <w:t>natasemeid</w:t>
      </w:r>
      <w:r w:rsidR="00DF08DD" w:rsidRPr="00DE1F89">
        <w:rPr>
          <w:rFonts w:cs="Arial"/>
          <w:sz w:val="20"/>
          <w:szCs w:val="20"/>
          <w:lang w:val="et-EE"/>
        </w:rPr>
        <w:t xml:space="preserve"> arvesse võttes kõige konkurentsivõimetum</w:t>
      </w:r>
      <w:r w:rsidR="008F7650" w:rsidRPr="00DE1F89">
        <w:rPr>
          <w:rFonts w:cs="Arial"/>
          <w:sz w:val="20"/>
          <w:szCs w:val="20"/>
          <w:lang w:val="et-EE"/>
        </w:rPr>
        <w:t xml:space="preserve"> elektritootmise viis, mis </w:t>
      </w:r>
      <w:r w:rsidR="007C6DF2" w:rsidRPr="00DE1F89">
        <w:rPr>
          <w:rFonts w:cs="Arial"/>
          <w:sz w:val="20"/>
          <w:szCs w:val="20"/>
          <w:lang w:val="et-EE"/>
        </w:rPr>
        <w:t>saab turule üksnes väga kõrgete elektri hindade puhul.</w:t>
      </w:r>
      <w:r w:rsidR="00DB36AA" w:rsidRPr="00DE1F89">
        <w:rPr>
          <w:rFonts w:cs="Arial"/>
          <w:sz w:val="20"/>
          <w:szCs w:val="20"/>
          <w:lang w:val="et-EE"/>
        </w:rPr>
        <w:t xml:space="preserve"> </w:t>
      </w:r>
      <w:r w:rsidR="003C16A3" w:rsidRPr="00DE1F89">
        <w:rPr>
          <w:rFonts w:cs="Arial"/>
          <w:sz w:val="20"/>
          <w:szCs w:val="20"/>
          <w:lang w:val="et-EE"/>
        </w:rPr>
        <w:t>Vanemad ja peamiselt põlevkivi kasutavad energiap</w:t>
      </w:r>
      <w:r w:rsidR="00F35977" w:rsidRPr="00DE1F89">
        <w:rPr>
          <w:rFonts w:cs="Arial"/>
          <w:sz w:val="20"/>
          <w:szCs w:val="20"/>
          <w:lang w:val="et-EE"/>
        </w:rPr>
        <w:t>l</w:t>
      </w:r>
      <w:r w:rsidR="003C16A3" w:rsidRPr="00DE1F89">
        <w:rPr>
          <w:rFonts w:cs="Arial"/>
          <w:sz w:val="20"/>
          <w:szCs w:val="20"/>
          <w:lang w:val="et-EE"/>
        </w:rPr>
        <w:t>okid ei suuda kind</w:t>
      </w:r>
      <w:r w:rsidR="00E9162B" w:rsidRPr="00DE1F89">
        <w:rPr>
          <w:rFonts w:cs="Arial"/>
          <w:sz w:val="20"/>
          <w:szCs w:val="20"/>
          <w:lang w:val="et-EE"/>
        </w:rPr>
        <w:t>l</w:t>
      </w:r>
      <w:r w:rsidR="003C16A3" w:rsidRPr="00DE1F89">
        <w:rPr>
          <w:rFonts w:cs="Arial"/>
          <w:sz w:val="20"/>
          <w:szCs w:val="20"/>
          <w:lang w:val="et-EE"/>
        </w:rPr>
        <w:t>asti pakkuda hindu</w:t>
      </w:r>
      <w:r w:rsidR="00F35977" w:rsidRPr="00DE1F89">
        <w:rPr>
          <w:rFonts w:cs="Arial"/>
          <w:sz w:val="20"/>
          <w:szCs w:val="20"/>
          <w:lang w:val="et-EE"/>
        </w:rPr>
        <w:t>, mille vastu on investorid</w:t>
      </w:r>
      <w:r w:rsidR="00862067" w:rsidRPr="00DE1F89">
        <w:rPr>
          <w:rFonts w:cs="Arial"/>
          <w:sz w:val="20"/>
          <w:szCs w:val="20"/>
          <w:lang w:val="et-EE"/>
        </w:rPr>
        <w:t xml:space="preserve"> valmis tegema investeerimisotsuseid uute tootmisseadmete turule toomiseks. </w:t>
      </w:r>
      <w:r w:rsidR="00683A1E" w:rsidRPr="00DE1F89">
        <w:rPr>
          <w:rFonts w:cs="Arial"/>
          <w:sz w:val="20"/>
          <w:szCs w:val="20"/>
          <w:u w:val="single"/>
          <w:lang w:val="et-EE"/>
        </w:rPr>
        <w:t>Seega o</w:t>
      </w:r>
      <w:r w:rsidR="003B70DD" w:rsidRPr="00DE1F89">
        <w:rPr>
          <w:rFonts w:cs="Arial"/>
          <w:sz w:val="20"/>
          <w:szCs w:val="20"/>
          <w:u w:val="single"/>
          <w:lang w:val="et-EE"/>
        </w:rPr>
        <w:t>leks</w:t>
      </w:r>
      <w:r w:rsidR="00683A1E" w:rsidRPr="00DE1F89">
        <w:rPr>
          <w:rFonts w:cs="Arial"/>
          <w:sz w:val="20"/>
          <w:szCs w:val="20"/>
          <w:u w:val="single"/>
          <w:lang w:val="et-EE"/>
        </w:rPr>
        <w:t xml:space="preserve"> </w:t>
      </w:r>
      <w:r w:rsidR="002D3CD9" w:rsidRPr="00DE1F89">
        <w:rPr>
          <w:rFonts w:cs="Arial"/>
          <w:sz w:val="20"/>
          <w:szCs w:val="20"/>
          <w:u w:val="single"/>
          <w:lang w:val="et-EE"/>
        </w:rPr>
        <w:t>vanemate põ</w:t>
      </w:r>
      <w:r w:rsidR="00EC3CA6" w:rsidRPr="00DE1F89">
        <w:rPr>
          <w:rFonts w:cs="Arial"/>
          <w:sz w:val="20"/>
          <w:szCs w:val="20"/>
          <w:u w:val="single"/>
          <w:lang w:val="et-EE"/>
        </w:rPr>
        <w:t>l</w:t>
      </w:r>
      <w:r w:rsidR="002D3CD9" w:rsidRPr="00DE1F89">
        <w:rPr>
          <w:rFonts w:cs="Arial"/>
          <w:sz w:val="20"/>
          <w:szCs w:val="20"/>
          <w:u w:val="single"/>
          <w:lang w:val="et-EE"/>
        </w:rPr>
        <w:t>evkiviplokkide</w:t>
      </w:r>
      <w:r w:rsidR="003D62B0" w:rsidRPr="00DE1F89">
        <w:rPr>
          <w:rFonts w:cs="Arial"/>
          <w:sz w:val="20"/>
          <w:szCs w:val="20"/>
          <w:u w:val="single"/>
          <w:lang w:val="et-EE"/>
        </w:rPr>
        <w:t xml:space="preserve"> arvamine reservvõimsuse mehhanismi</w:t>
      </w:r>
      <w:r w:rsidR="00EC77CA" w:rsidRPr="00DE1F89">
        <w:rPr>
          <w:rFonts w:cs="Arial"/>
          <w:sz w:val="20"/>
          <w:szCs w:val="20"/>
          <w:u w:val="single"/>
          <w:lang w:val="et-EE"/>
        </w:rPr>
        <w:t xml:space="preserve">, mis võimaldab tootmisvarasid pakkuda ka näiteks päev-ette </w:t>
      </w:r>
      <w:r w:rsidR="00B84508" w:rsidRPr="00DE1F89">
        <w:rPr>
          <w:rFonts w:cs="Arial"/>
          <w:sz w:val="20"/>
          <w:szCs w:val="20"/>
          <w:u w:val="single"/>
          <w:lang w:val="et-EE"/>
        </w:rPr>
        <w:t>elektri</w:t>
      </w:r>
      <w:r w:rsidR="00EC77CA" w:rsidRPr="00DE1F89">
        <w:rPr>
          <w:rFonts w:cs="Arial"/>
          <w:sz w:val="20"/>
          <w:szCs w:val="20"/>
          <w:u w:val="single"/>
          <w:lang w:val="et-EE"/>
        </w:rPr>
        <w:t>turule</w:t>
      </w:r>
      <w:r w:rsidR="003A2EF5" w:rsidRPr="00DE1F89">
        <w:rPr>
          <w:rFonts w:cs="Arial"/>
          <w:sz w:val="20"/>
          <w:szCs w:val="20"/>
          <w:u w:val="single"/>
          <w:lang w:val="et-EE"/>
        </w:rPr>
        <w:t>,</w:t>
      </w:r>
      <w:r w:rsidR="005E75FF" w:rsidRPr="00DE1F89">
        <w:rPr>
          <w:rFonts w:cs="Arial"/>
          <w:sz w:val="20"/>
          <w:szCs w:val="20"/>
          <w:u w:val="single"/>
          <w:lang w:val="et-EE"/>
        </w:rPr>
        <w:t xml:space="preserve"> vähese moonutava mõjuga teiste tootjate</w:t>
      </w:r>
      <w:r w:rsidR="00561D9B" w:rsidRPr="00DE1F89">
        <w:rPr>
          <w:rFonts w:cs="Arial"/>
          <w:sz w:val="20"/>
          <w:szCs w:val="20"/>
          <w:u w:val="single"/>
          <w:lang w:val="et-EE"/>
        </w:rPr>
        <w:t xml:space="preserve"> suhtes</w:t>
      </w:r>
      <w:r w:rsidR="00A04400" w:rsidRPr="00DE1F89">
        <w:rPr>
          <w:rFonts w:cs="Arial"/>
          <w:sz w:val="20"/>
          <w:szCs w:val="20"/>
          <w:u w:val="single"/>
          <w:lang w:val="et-EE"/>
        </w:rPr>
        <w:t xml:space="preserve">. Samas </w:t>
      </w:r>
      <w:r w:rsidR="005816E2" w:rsidRPr="00DE1F89">
        <w:rPr>
          <w:rFonts w:cs="Arial"/>
          <w:sz w:val="20"/>
          <w:szCs w:val="20"/>
          <w:u w:val="single"/>
          <w:lang w:val="et-EE"/>
        </w:rPr>
        <w:t>võimaldaks nende</w:t>
      </w:r>
      <w:r w:rsidR="00490894" w:rsidRPr="00DE1F89">
        <w:rPr>
          <w:rFonts w:cs="Arial"/>
          <w:sz w:val="20"/>
          <w:szCs w:val="20"/>
          <w:u w:val="single"/>
          <w:lang w:val="et-EE"/>
        </w:rPr>
        <w:t xml:space="preserve"> plokkide</w:t>
      </w:r>
      <w:r w:rsidR="005816E2" w:rsidRPr="00DE1F89">
        <w:rPr>
          <w:rFonts w:cs="Arial"/>
          <w:sz w:val="20"/>
          <w:szCs w:val="20"/>
          <w:u w:val="single"/>
          <w:lang w:val="et-EE"/>
        </w:rPr>
        <w:t xml:space="preserve"> pakkumine päev-ette elektriturule </w:t>
      </w:r>
      <w:r w:rsidR="0085747B" w:rsidRPr="00DE1F89">
        <w:rPr>
          <w:rFonts w:cs="Arial"/>
          <w:sz w:val="20"/>
          <w:szCs w:val="20"/>
          <w:u w:val="single"/>
          <w:lang w:val="et-EE"/>
        </w:rPr>
        <w:t>vähendada ekstreemselt kõrgete hindade teket ja võima</w:t>
      </w:r>
      <w:r w:rsidR="0062730E" w:rsidRPr="00DE1F89">
        <w:rPr>
          <w:rFonts w:cs="Arial"/>
          <w:sz w:val="20"/>
          <w:szCs w:val="20"/>
          <w:u w:val="single"/>
          <w:lang w:val="et-EE"/>
        </w:rPr>
        <w:t>l</w:t>
      </w:r>
      <w:r w:rsidR="0085747B" w:rsidRPr="00DE1F89">
        <w:rPr>
          <w:rFonts w:cs="Arial"/>
          <w:sz w:val="20"/>
          <w:szCs w:val="20"/>
          <w:u w:val="single"/>
          <w:lang w:val="et-EE"/>
        </w:rPr>
        <w:t>use korral teenida turult raha</w:t>
      </w:r>
      <w:r w:rsidR="0062730E" w:rsidRPr="00DE1F89">
        <w:rPr>
          <w:rFonts w:cs="Arial"/>
          <w:sz w:val="20"/>
          <w:szCs w:val="20"/>
          <w:u w:val="single"/>
          <w:lang w:val="et-EE"/>
        </w:rPr>
        <w:t xml:space="preserve"> enda püsikulude katmiseks</w:t>
      </w:r>
      <w:r w:rsidR="00490894" w:rsidRPr="00DE1F89">
        <w:rPr>
          <w:rFonts w:cs="Arial"/>
          <w:sz w:val="20"/>
          <w:szCs w:val="20"/>
          <w:u w:val="single"/>
          <w:lang w:val="et-EE"/>
        </w:rPr>
        <w:t xml:space="preserve">, mis vähendaks </w:t>
      </w:r>
      <w:r w:rsidR="007B6B49" w:rsidRPr="00DE1F89">
        <w:rPr>
          <w:rFonts w:cs="Arial"/>
          <w:sz w:val="20"/>
          <w:szCs w:val="20"/>
          <w:u w:val="single"/>
          <w:lang w:val="et-EE"/>
        </w:rPr>
        <w:t>elektritarbijate koormust reservvõimsuse mehhanismi kulude finantseerimisel</w:t>
      </w:r>
      <w:r w:rsidR="007B6B49" w:rsidRPr="00DE1F89">
        <w:rPr>
          <w:rFonts w:cs="Arial"/>
          <w:sz w:val="20"/>
          <w:szCs w:val="20"/>
          <w:lang w:val="et-EE"/>
        </w:rPr>
        <w:t>.</w:t>
      </w:r>
    </w:p>
    <w:p w14:paraId="53CDF4FA" w14:textId="77777777" w:rsidR="00C10599" w:rsidRPr="00DE1F89" w:rsidRDefault="00C10599" w:rsidP="00DF26D1">
      <w:pPr>
        <w:tabs>
          <w:tab w:val="left" w:pos="284"/>
        </w:tabs>
        <w:jc w:val="both"/>
        <w:rPr>
          <w:rFonts w:cs="Arial"/>
          <w:sz w:val="20"/>
          <w:szCs w:val="20"/>
          <w:lang w:val="et-EE"/>
        </w:rPr>
      </w:pPr>
    </w:p>
    <w:p w14:paraId="5CC0AB10" w14:textId="2CC673B5" w:rsidR="00C10599" w:rsidRPr="00DE1F89" w:rsidRDefault="00C10599" w:rsidP="00DF26D1">
      <w:pPr>
        <w:tabs>
          <w:tab w:val="left" w:pos="284"/>
        </w:tabs>
        <w:jc w:val="both"/>
        <w:rPr>
          <w:rFonts w:cs="Arial"/>
          <w:sz w:val="20"/>
          <w:szCs w:val="20"/>
          <w:lang w:val="et-EE"/>
        </w:rPr>
      </w:pPr>
      <w:r w:rsidRPr="00DE1F89">
        <w:rPr>
          <w:rFonts w:cs="Arial"/>
          <w:sz w:val="20"/>
          <w:szCs w:val="20"/>
          <w:lang w:val="et-EE"/>
        </w:rPr>
        <w:t>Anud juhul soovime me rõhutada, et reservvõimsuse mehhanismi</w:t>
      </w:r>
      <w:r w:rsidR="00332A9A" w:rsidRPr="00DE1F89">
        <w:rPr>
          <w:rFonts w:cs="Arial"/>
          <w:sz w:val="20"/>
          <w:szCs w:val="20"/>
          <w:lang w:val="et-EE"/>
        </w:rPr>
        <w:t xml:space="preserve"> tüübi</w:t>
      </w:r>
      <w:r w:rsidRPr="00DE1F89">
        <w:rPr>
          <w:rFonts w:cs="Arial"/>
          <w:sz w:val="20"/>
          <w:szCs w:val="20"/>
          <w:lang w:val="et-EE"/>
        </w:rPr>
        <w:t xml:space="preserve"> sobivus</w:t>
      </w:r>
      <w:r w:rsidR="004A64E1" w:rsidRPr="00DE1F89">
        <w:rPr>
          <w:rFonts w:cs="Arial"/>
          <w:sz w:val="20"/>
          <w:szCs w:val="20"/>
          <w:lang w:val="et-EE"/>
        </w:rPr>
        <w:t xml:space="preserve"> sõltub olulisel määral turuolukorrast</w:t>
      </w:r>
      <w:r w:rsidR="00332A9A" w:rsidRPr="00DE1F89">
        <w:rPr>
          <w:rFonts w:cs="Arial"/>
          <w:sz w:val="20"/>
          <w:szCs w:val="20"/>
          <w:lang w:val="et-EE"/>
        </w:rPr>
        <w:t xml:space="preserve">. Strateegiline reserv on sobiv, kui </w:t>
      </w:r>
      <w:r w:rsidR="00B912D5" w:rsidRPr="00DE1F89">
        <w:rPr>
          <w:rFonts w:cs="Arial"/>
          <w:sz w:val="20"/>
          <w:szCs w:val="20"/>
          <w:lang w:val="et-EE"/>
        </w:rPr>
        <w:t>selle käivitamise tõenäosus on väga vähe</w:t>
      </w:r>
      <w:r w:rsidR="004C5840" w:rsidRPr="00DE1F89">
        <w:rPr>
          <w:rFonts w:cs="Arial"/>
          <w:sz w:val="20"/>
          <w:szCs w:val="20"/>
          <w:lang w:val="et-EE"/>
        </w:rPr>
        <w:t>ne</w:t>
      </w:r>
      <w:r w:rsidR="00B912D5" w:rsidRPr="00DE1F89">
        <w:rPr>
          <w:rFonts w:cs="Arial"/>
          <w:sz w:val="20"/>
          <w:szCs w:val="20"/>
          <w:lang w:val="et-EE"/>
        </w:rPr>
        <w:t xml:space="preserve">. </w:t>
      </w:r>
      <w:r w:rsidR="00FE672C" w:rsidRPr="00DE1F89">
        <w:rPr>
          <w:rFonts w:cs="Arial"/>
          <w:sz w:val="20"/>
          <w:szCs w:val="20"/>
          <w:lang w:val="et-EE"/>
        </w:rPr>
        <w:t xml:space="preserve">Kui mehhanismi käivitamise tõenäosus on aga suur, siis ei saa tarbijakulude mõttes strateegilist reservi kõige sobivamaks </w:t>
      </w:r>
      <w:r w:rsidR="00736E0F" w:rsidRPr="00DE1F89">
        <w:rPr>
          <w:rFonts w:cs="Arial"/>
          <w:sz w:val="20"/>
          <w:szCs w:val="20"/>
          <w:lang w:val="et-EE"/>
        </w:rPr>
        <w:t xml:space="preserve">reservvõimsuse mehhanismi tüübiks kuidagi liigitada. </w:t>
      </w:r>
      <w:r w:rsidR="001A410D" w:rsidRPr="00DE1F89">
        <w:rPr>
          <w:rFonts w:cs="Arial"/>
          <w:sz w:val="20"/>
          <w:szCs w:val="20"/>
          <w:lang w:val="et-EE"/>
        </w:rPr>
        <w:t>S</w:t>
      </w:r>
      <w:r w:rsidR="00736E0F" w:rsidRPr="00DE1F89">
        <w:rPr>
          <w:rFonts w:cs="Arial"/>
          <w:sz w:val="20"/>
          <w:szCs w:val="20"/>
          <w:lang w:val="et-EE"/>
        </w:rPr>
        <w:t>elle tõdemuse</w:t>
      </w:r>
      <w:r w:rsidR="001A410D" w:rsidRPr="00DE1F89">
        <w:rPr>
          <w:rFonts w:cs="Arial"/>
          <w:sz w:val="20"/>
          <w:szCs w:val="20"/>
          <w:lang w:val="et-EE"/>
        </w:rPr>
        <w:t xml:space="preserve"> baasil saame öelda, et </w:t>
      </w:r>
      <w:r w:rsidR="001A410D" w:rsidRPr="00DE1F89">
        <w:rPr>
          <w:rFonts w:cs="Arial"/>
          <w:sz w:val="20"/>
          <w:szCs w:val="20"/>
          <w:u w:val="single"/>
          <w:lang w:val="et-EE"/>
        </w:rPr>
        <w:t xml:space="preserve">lähiaastatel, kui </w:t>
      </w:r>
      <w:r w:rsidR="00286B01" w:rsidRPr="00DE1F89">
        <w:rPr>
          <w:rFonts w:cs="Arial"/>
          <w:sz w:val="20"/>
          <w:szCs w:val="20"/>
          <w:u w:val="single"/>
          <w:lang w:val="et-EE"/>
        </w:rPr>
        <w:t>jätkub Eesti elektritootmise struktuurse jätkusuutmatuse olukord</w:t>
      </w:r>
      <w:r w:rsidR="00AD1CD0" w:rsidRPr="00DE1F89">
        <w:rPr>
          <w:rFonts w:cs="Arial"/>
          <w:sz w:val="20"/>
          <w:szCs w:val="20"/>
          <w:u w:val="single"/>
          <w:lang w:val="et-EE"/>
        </w:rPr>
        <w:t>,</w:t>
      </w:r>
      <w:r w:rsidR="00A3604B" w:rsidRPr="00DE1F89">
        <w:rPr>
          <w:rFonts w:cs="Arial"/>
          <w:sz w:val="20"/>
          <w:szCs w:val="20"/>
          <w:u w:val="single"/>
          <w:lang w:val="et-EE"/>
        </w:rPr>
        <w:t xml:space="preserve"> ei saa pidada strateegilist reservi Eesti jaoks kõige sobivamaks. Pärast uute </w:t>
      </w:r>
      <w:r w:rsidR="00800C6E" w:rsidRPr="00DE1F89">
        <w:rPr>
          <w:rFonts w:cs="Arial"/>
          <w:sz w:val="20"/>
          <w:szCs w:val="20"/>
          <w:u w:val="single"/>
          <w:lang w:val="et-EE"/>
        </w:rPr>
        <w:t>juhitavat</w:t>
      </w:r>
      <w:r w:rsidR="001A7DA0" w:rsidRPr="00DE1F89">
        <w:rPr>
          <w:rFonts w:cs="Arial"/>
          <w:sz w:val="20"/>
          <w:szCs w:val="20"/>
          <w:u w:val="single"/>
          <w:lang w:val="et-EE"/>
        </w:rPr>
        <w:t>e</w:t>
      </w:r>
      <w:r w:rsidR="00800C6E" w:rsidRPr="00DE1F89">
        <w:rPr>
          <w:rFonts w:cs="Arial"/>
          <w:sz w:val="20"/>
          <w:szCs w:val="20"/>
          <w:u w:val="single"/>
          <w:lang w:val="et-EE"/>
        </w:rPr>
        <w:t xml:space="preserve"> </w:t>
      </w:r>
      <w:r w:rsidR="00A3604B" w:rsidRPr="00DE1F89">
        <w:rPr>
          <w:rFonts w:cs="Arial"/>
          <w:sz w:val="20"/>
          <w:szCs w:val="20"/>
          <w:u w:val="single"/>
          <w:lang w:val="et-EE"/>
        </w:rPr>
        <w:t xml:space="preserve">tootmisvõimsuste lisandumist </w:t>
      </w:r>
      <w:r w:rsidR="00410CB7" w:rsidRPr="00DE1F89">
        <w:rPr>
          <w:rFonts w:cs="Arial"/>
          <w:sz w:val="20"/>
          <w:szCs w:val="20"/>
          <w:u w:val="single"/>
          <w:lang w:val="et-EE"/>
        </w:rPr>
        <w:t xml:space="preserve">võib aga </w:t>
      </w:r>
      <w:r w:rsidR="00410CB7" w:rsidRPr="00DE1F89">
        <w:rPr>
          <w:rFonts w:cs="Arial"/>
          <w:sz w:val="20"/>
          <w:szCs w:val="20"/>
          <w:u w:val="single"/>
          <w:lang w:val="et-EE"/>
        </w:rPr>
        <w:lastRenderedPageBreak/>
        <w:t>strateegilise reservi mudel osutuda Eestile kõige sobivamaks</w:t>
      </w:r>
      <w:r w:rsidR="00410CB7" w:rsidRPr="00DE1F89">
        <w:rPr>
          <w:rFonts w:cs="Arial"/>
          <w:sz w:val="20"/>
          <w:szCs w:val="20"/>
          <w:lang w:val="et-EE"/>
        </w:rPr>
        <w:t xml:space="preserve">. </w:t>
      </w:r>
      <w:r w:rsidR="007A7091" w:rsidRPr="00DE1F89">
        <w:rPr>
          <w:rFonts w:cs="Arial"/>
          <w:sz w:val="20"/>
          <w:szCs w:val="20"/>
          <w:lang w:val="et-EE"/>
        </w:rPr>
        <w:t xml:space="preserve">Elering </w:t>
      </w:r>
      <w:r w:rsidR="00A573EE" w:rsidRPr="00DE1F89">
        <w:rPr>
          <w:rFonts w:cs="Arial"/>
          <w:sz w:val="20"/>
          <w:szCs w:val="20"/>
          <w:lang w:val="et-EE"/>
        </w:rPr>
        <w:t>ja</w:t>
      </w:r>
      <w:r w:rsidR="007A7091" w:rsidRPr="00DE1F89">
        <w:rPr>
          <w:rFonts w:cs="Arial"/>
          <w:sz w:val="20"/>
          <w:szCs w:val="20"/>
          <w:lang w:val="et-EE"/>
        </w:rPr>
        <w:t xml:space="preserve"> e</w:t>
      </w:r>
      <w:r w:rsidR="00410CB7" w:rsidRPr="00DE1F89">
        <w:rPr>
          <w:rFonts w:cs="Arial"/>
          <w:sz w:val="20"/>
          <w:szCs w:val="20"/>
          <w:lang w:val="et-EE"/>
        </w:rPr>
        <w:t>elnõu koostajad on paraku</w:t>
      </w:r>
      <w:r w:rsidR="00F85C0D" w:rsidRPr="00DE1F89">
        <w:rPr>
          <w:rFonts w:cs="Arial"/>
          <w:sz w:val="20"/>
          <w:szCs w:val="20"/>
          <w:lang w:val="et-EE"/>
        </w:rPr>
        <w:t xml:space="preserve"> jätnud</w:t>
      </w:r>
      <w:r w:rsidR="00410CB7" w:rsidRPr="00DE1F89">
        <w:rPr>
          <w:rFonts w:cs="Arial"/>
          <w:sz w:val="20"/>
          <w:szCs w:val="20"/>
          <w:lang w:val="et-EE"/>
        </w:rPr>
        <w:t xml:space="preserve"> nimetatud asjaolud</w:t>
      </w:r>
      <w:r w:rsidR="00F85C0D" w:rsidRPr="00DE1F89">
        <w:rPr>
          <w:rFonts w:cs="Arial"/>
          <w:sz w:val="20"/>
          <w:szCs w:val="20"/>
          <w:lang w:val="et-EE"/>
        </w:rPr>
        <w:t xml:space="preserve"> enda ettepanekuid tehes</w:t>
      </w:r>
      <w:r w:rsidR="00410CB7" w:rsidRPr="00DE1F89">
        <w:rPr>
          <w:rFonts w:cs="Arial"/>
          <w:sz w:val="20"/>
          <w:szCs w:val="20"/>
          <w:lang w:val="et-EE"/>
        </w:rPr>
        <w:t xml:space="preserve"> tähelepanuta</w:t>
      </w:r>
      <w:r w:rsidR="005B513D" w:rsidRPr="00DE1F89">
        <w:rPr>
          <w:rFonts w:cs="Arial"/>
          <w:sz w:val="20"/>
          <w:szCs w:val="20"/>
          <w:lang w:val="et-EE"/>
        </w:rPr>
        <w:t>.</w:t>
      </w:r>
      <w:r w:rsidR="00F85C0D" w:rsidRPr="00DE1F89">
        <w:rPr>
          <w:rFonts w:cs="Arial"/>
          <w:sz w:val="20"/>
          <w:szCs w:val="20"/>
          <w:lang w:val="et-EE"/>
        </w:rPr>
        <w:t xml:space="preserve"> </w:t>
      </w:r>
    </w:p>
    <w:p w14:paraId="5D65B01C" w14:textId="77777777" w:rsidR="005B513D" w:rsidRPr="00DE1F89" w:rsidRDefault="005B513D" w:rsidP="00DF26D1">
      <w:pPr>
        <w:tabs>
          <w:tab w:val="left" w:pos="284"/>
        </w:tabs>
        <w:jc w:val="both"/>
        <w:rPr>
          <w:rFonts w:cs="Arial"/>
          <w:sz w:val="20"/>
          <w:szCs w:val="20"/>
          <w:lang w:val="et-EE"/>
        </w:rPr>
      </w:pPr>
    </w:p>
    <w:p w14:paraId="30748943" w14:textId="22DF9149" w:rsidR="005B513D" w:rsidRPr="00DE1F89" w:rsidRDefault="00497F48" w:rsidP="00DF26D1">
      <w:pPr>
        <w:tabs>
          <w:tab w:val="left" w:pos="284"/>
        </w:tabs>
        <w:jc w:val="both"/>
        <w:rPr>
          <w:rFonts w:cs="Arial"/>
          <w:b/>
          <w:bCs/>
          <w:sz w:val="20"/>
          <w:szCs w:val="20"/>
          <w:lang w:val="et-EE"/>
        </w:rPr>
      </w:pPr>
      <w:r w:rsidRPr="00DE1F89">
        <w:rPr>
          <w:rFonts w:cs="Arial"/>
          <w:b/>
          <w:bCs/>
          <w:sz w:val="20"/>
          <w:szCs w:val="20"/>
          <w:lang w:val="et-EE"/>
        </w:rPr>
        <w:t>1.</w:t>
      </w:r>
      <w:r w:rsidR="005B513D" w:rsidRPr="00DE1F89">
        <w:rPr>
          <w:rFonts w:cs="Arial"/>
          <w:b/>
          <w:bCs/>
          <w:sz w:val="20"/>
          <w:szCs w:val="20"/>
          <w:lang w:val="et-EE"/>
        </w:rPr>
        <w:t xml:space="preserve">3 Eesti Energia ettepanek alternatiivse </w:t>
      </w:r>
      <w:r w:rsidR="008653F1" w:rsidRPr="00DE1F89">
        <w:rPr>
          <w:rFonts w:cs="Arial"/>
          <w:b/>
          <w:bCs/>
          <w:sz w:val="20"/>
          <w:szCs w:val="20"/>
          <w:lang w:val="et-EE"/>
        </w:rPr>
        <w:t>reservvõimsuse mehhanismi juurutamise osas</w:t>
      </w:r>
    </w:p>
    <w:p w14:paraId="2F3A8A50" w14:textId="77777777" w:rsidR="005039F9" w:rsidRPr="00DE1F89" w:rsidRDefault="00C41ACD" w:rsidP="00DF26D1">
      <w:pPr>
        <w:tabs>
          <w:tab w:val="left" w:pos="284"/>
        </w:tabs>
        <w:jc w:val="both"/>
        <w:rPr>
          <w:rFonts w:cs="Arial"/>
          <w:sz w:val="20"/>
          <w:szCs w:val="20"/>
          <w:lang w:val="et-EE"/>
        </w:rPr>
      </w:pPr>
      <w:r w:rsidRPr="00DE1F89">
        <w:rPr>
          <w:rFonts w:cs="Arial"/>
          <w:sz w:val="20"/>
          <w:szCs w:val="20"/>
          <w:lang w:val="et-EE"/>
        </w:rPr>
        <w:t xml:space="preserve">Nagu eelnevalt mainitud on Läti ja Leedu </w:t>
      </w:r>
      <w:r w:rsidR="00246EE4" w:rsidRPr="00DE1F89">
        <w:rPr>
          <w:rFonts w:cs="Arial"/>
          <w:sz w:val="20"/>
          <w:szCs w:val="20"/>
          <w:lang w:val="et-EE"/>
        </w:rPr>
        <w:t>olukord Eestiga võrdlemisi sarnane</w:t>
      </w:r>
      <w:r w:rsidR="008979AD" w:rsidRPr="00DE1F89">
        <w:rPr>
          <w:rFonts w:cs="Arial"/>
          <w:sz w:val="20"/>
          <w:szCs w:val="20"/>
          <w:lang w:val="et-EE"/>
        </w:rPr>
        <w:t xml:space="preserve">. Eriti sarnane on Eesti olukord Leeduga, kus on </w:t>
      </w:r>
      <w:r w:rsidR="004F4732" w:rsidRPr="00DE1F89">
        <w:rPr>
          <w:rFonts w:cs="Arial"/>
          <w:sz w:val="20"/>
          <w:szCs w:val="20"/>
          <w:lang w:val="et-EE"/>
        </w:rPr>
        <w:t xml:space="preserve">samuti </w:t>
      </w:r>
      <w:r w:rsidR="008979AD" w:rsidRPr="00DE1F89">
        <w:rPr>
          <w:rFonts w:cs="Arial"/>
          <w:sz w:val="20"/>
          <w:szCs w:val="20"/>
          <w:lang w:val="et-EE"/>
        </w:rPr>
        <w:t>suures mahus vanu ja konkurentsiv</w:t>
      </w:r>
      <w:r w:rsidR="004F4732" w:rsidRPr="00DE1F89">
        <w:rPr>
          <w:rFonts w:cs="Arial"/>
          <w:sz w:val="20"/>
          <w:szCs w:val="20"/>
          <w:lang w:val="et-EE"/>
        </w:rPr>
        <w:t>õimetuid tootmisseadmeid, mis elektriturule pääsevad väga harva</w:t>
      </w:r>
      <w:r w:rsidR="002959D4" w:rsidRPr="00DE1F89">
        <w:rPr>
          <w:rFonts w:cs="Arial"/>
          <w:sz w:val="20"/>
          <w:szCs w:val="20"/>
          <w:lang w:val="et-EE"/>
        </w:rPr>
        <w:t xml:space="preserve"> ning </w:t>
      </w:r>
      <w:r w:rsidR="00F07059" w:rsidRPr="00DE1F89">
        <w:rPr>
          <w:rFonts w:cs="Arial"/>
          <w:sz w:val="20"/>
          <w:szCs w:val="20"/>
          <w:lang w:val="et-EE"/>
        </w:rPr>
        <w:t>riik on sõltuvuses pidevast elektri impordist</w:t>
      </w:r>
      <w:r w:rsidR="004F4732" w:rsidRPr="00DE1F89">
        <w:rPr>
          <w:rFonts w:cs="Arial"/>
          <w:sz w:val="20"/>
          <w:szCs w:val="20"/>
          <w:lang w:val="et-EE"/>
        </w:rPr>
        <w:t>.</w:t>
      </w:r>
      <w:r w:rsidR="006803CD" w:rsidRPr="00DE1F89">
        <w:rPr>
          <w:rFonts w:cs="Arial"/>
          <w:sz w:val="20"/>
          <w:szCs w:val="20"/>
          <w:lang w:val="et-EE"/>
        </w:rPr>
        <w:t xml:space="preserve"> </w:t>
      </w:r>
    </w:p>
    <w:p w14:paraId="61289D42" w14:textId="77777777" w:rsidR="005039F9" w:rsidRPr="00DE1F89" w:rsidRDefault="005039F9" w:rsidP="00DF26D1">
      <w:pPr>
        <w:tabs>
          <w:tab w:val="left" w:pos="284"/>
        </w:tabs>
        <w:jc w:val="both"/>
        <w:rPr>
          <w:rFonts w:cs="Arial"/>
          <w:sz w:val="20"/>
          <w:szCs w:val="20"/>
          <w:lang w:val="et-EE"/>
        </w:rPr>
      </w:pPr>
    </w:p>
    <w:p w14:paraId="6B455902" w14:textId="7AE7C0D0" w:rsidR="008653F1" w:rsidRPr="00DE1F89" w:rsidRDefault="00E65913" w:rsidP="00DF26D1">
      <w:pPr>
        <w:tabs>
          <w:tab w:val="left" w:pos="284"/>
        </w:tabs>
        <w:jc w:val="both"/>
        <w:rPr>
          <w:rFonts w:cs="Arial"/>
          <w:sz w:val="20"/>
          <w:szCs w:val="20"/>
          <w:lang w:val="et-EE"/>
        </w:rPr>
      </w:pPr>
      <w:r w:rsidRPr="00DE1F89">
        <w:rPr>
          <w:rFonts w:cs="Arial"/>
          <w:sz w:val="20"/>
          <w:szCs w:val="20"/>
          <w:u w:val="single"/>
          <w:lang w:val="et-EE"/>
        </w:rPr>
        <w:t xml:space="preserve">Erinevalt </w:t>
      </w:r>
      <w:r w:rsidR="0049590E" w:rsidRPr="00DE1F89">
        <w:rPr>
          <w:rFonts w:cs="Arial"/>
          <w:sz w:val="20"/>
          <w:szCs w:val="20"/>
          <w:u w:val="single"/>
          <w:lang w:val="et-EE"/>
        </w:rPr>
        <w:t xml:space="preserve">eelnõu koostajate </w:t>
      </w:r>
      <w:r w:rsidR="008865E4" w:rsidRPr="00DE1F89">
        <w:rPr>
          <w:rFonts w:cs="Arial"/>
          <w:sz w:val="20"/>
          <w:szCs w:val="20"/>
          <w:u w:val="single"/>
          <w:lang w:val="et-EE"/>
        </w:rPr>
        <w:t>ettepanekutest</w:t>
      </w:r>
      <w:r w:rsidR="0049590E" w:rsidRPr="00DE1F89">
        <w:rPr>
          <w:rFonts w:cs="Arial"/>
          <w:sz w:val="20"/>
          <w:szCs w:val="20"/>
          <w:u w:val="single"/>
          <w:lang w:val="et-EE"/>
        </w:rPr>
        <w:t>, hangib Leedu vajalikke võimsusreserve</w:t>
      </w:r>
      <w:r w:rsidR="00BC246F" w:rsidRPr="00DE1F89">
        <w:rPr>
          <w:rFonts w:cs="Arial"/>
          <w:sz w:val="20"/>
          <w:szCs w:val="20"/>
          <w:u w:val="single"/>
          <w:lang w:val="et-EE"/>
        </w:rPr>
        <w:t xml:space="preserve"> sagedusega mitteseotud tugiteenuste regulatsiooni a</w:t>
      </w:r>
      <w:r w:rsidR="008865E4" w:rsidRPr="00DE1F89">
        <w:rPr>
          <w:rFonts w:cs="Arial"/>
          <w:sz w:val="20"/>
          <w:szCs w:val="20"/>
          <w:u w:val="single"/>
          <w:lang w:val="et-EE"/>
        </w:rPr>
        <w:t>l</w:t>
      </w:r>
      <w:r w:rsidR="00BC246F" w:rsidRPr="00DE1F89">
        <w:rPr>
          <w:rFonts w:cs="Arial"/>
          <w:sz w:val="20"/>
          <w:szCs w:val="20"/>
          <w:u w:val="single"/>
          <w:lang w:val="et-EE"/>
        </w:rPr>
        <w:t>usel (vt. sh. EL direktiiv 2019/944 artikkel 2 (49) ja artikkel 40 (5))</w:t>
      </w:r>
      <w:r w:rsidR="000161FA" w:rsidRPr="00DE1F89">
        <w:rPr>
          <w:rFonts w:cs="Arial"/>
          <w:sz w:val="20"/>
          <w:szCs w:val="20"/>
          <w:u w:val="single"/>
          <w:lang w:val="et-EE"/>
        </w:rPr>
        <w:t>, mis võimaldab tootmisseadmete omanikel</w:t>
      </w:r>
      <w:r w:rsidR="00CD4AA6" w:rsidRPr="00DE1F89">
        <w:rPr>
          <w:rFonts w:cs="Arial"/>
          <w:sz w:val="20"/>
          <w:szCs w:val="20"/>
          <w:u w:val="single"/>
          <w:lang w:val="et-EE"/>
        </w:rPr>
        <w:t xml:space="preserve"> pakkuda</w:t>
      </w:r>
      <w:r w:rsidR="00B14A8A" w:rsidRPr="00DE1F89">
        <w:rPr>
          <w:rFonts w:cs="Arial"/>
          <w:sz w:val="20"/>
          <w:szCs w:val="20"/>
          <w:u w:val="single"/>
          <w:lang w:val="et-EE"/>
        </w:rPr>
        <w:t xml:space="preserve"> süsteemihalduri </w:t>
      </w:r>
      <w:r w:rsidR="00CD4AA6" w:rsidRPr="00DE1F89">
        <w:rPr>
          <w:rFonts w:cs="Arial"/>
          <w:sz w:val="20"/>
          <w:szCs w:val="20"/>
          <w:u w:val="single"/>
          <w:lang w:val="et-EE"/>
        </w:rPr>
        <w:t>hangitud reserve ka päev-ette turule</w:t>
      </w:r>
      <w:r w:rsidR="00E276A7" w:rsidRPr="00DE1F89">
        <w:rPr>
          <w:rFonts w:cs="Arial"/>
          <w:sz w:val="20"/>
          <w:szCs w:val="20"/>
          <w:u w:val="single"/>
          <w:lang w:val="et-EE"/>
        </w:rPr>
        <w:t>.</w:t>
      </w:r>
      <w:r w:rsidR="00C328C4" w:rsidRPr="00DE1F89">
        <w:rPr>
          <w:rFonts w:cs="Arial"/>
          <w:sz w:val="20"/>
          <w:szCs w:val="20"/>
          <w:u w:val="single"/>
          <w:lang w:val="et-EE"/>
        </w:rPr>
        <w:t xml:space="preserve"> Antud praktika on märksa paindlikum</w:t>
      </w:r>
      <w:r w:rsidR="006D410D" w:rsidRPr="00DE1F89">
        <w:rPr>
          <w:rFonts w:cs="Arial"/>
          <w:sz w:val="20"/>
          <w:szCs w:val="20"/>
          <w:u w:val="single"/>
          <w:lang w:val="et-EE"/>
        </w:rPr>
        <w:t xml:space="preserve"> eelnõu koostajate ettepanekutest kuna võimaldab reserve hankida ka ilma Euroopa Komisjoni riigiabi loata</w:t>
      </w:r>
      <w:r w:rsidR="00432DD6" w:rsidRPr="00DE1F89">
        <w:rPr>
          <w:rFonts w:cs="Arial"/>
          <w:sz w:val="20"/>
          <w:szCs w:val="20"/>
          <w:u w:val="single"/>
          <w:lang w:val="et-EE"/>
        </w:rPr>
        <w:t xml:space="preserve"> avalike vähempakkumiste käigus</w:t>
      </w:r>
      <w:r w:rsidR="005039F9" w:rsidRPr="00DE1F89">
        <w:rPr>
          <w:rFonts w:cs="Arial"/>
          <w:sz w:val="20"/>
          <w:szCs w:val="20"/>
          <w:lang w:val="et-EE"/>
        </w:rPr>
        <w:t>.</w:t>
      </w:r>
      <w:r w:rsidR="00E276A7" w:rsidRPr="00DE1F89">
        <w:rPr>
          <w:rFonts w:cs="Arial"/>
          <w:sz w:val="20"/>
          <w:szCs w:val="20"/>
          <w:lang w:val="et-EE"/>
        </w:rPr>
        <w:t xml:space="preserve"> </w:t>
      </w:r>
    </w:p>
    <w:p w14:paraId="62A171A7" w14:textId="77777777" w:rsidR="005039F9" w:rsidRPr="00DE1F89" w:rsidRDefault="005039F9" w:rsidP="00DF26D1">
      <w:pPr>
        <w:tabs>
          <w:tab w:val="left" w:pos="284"/>
        </w:tabs>
        <w:jc w:val="both"/>
        <w:rPr>
          <w:rFonts w:cs="Arial"/>
          <w:sz w:val="20"/>
          <w:szCs w:val="20"/>
          <w:lang w:val="et-EE"/>
        </w:rPr>
      </w:pPr>
    </w:p>
    <w:p w14:paraId="1A8B0149" w14:textId="77777777" w:rsidR="008742E2" w:rsidRPr="00DE1F89" w:rsidRDefault="005039F9" w:rsidP="00DF26D1">
      <w:pPr>
        <w:tabs>
          <w:tab w:val="left" w:pos="284"/>
        </w:tabs>
        <w:jc w:val="both"/>
        <w:rPr>
          <w:rFonts w:cs="Arial"/>
          <w:sz w:val="20"/>
          <w:szCs w:val="20"/>
          <w:lang w:val="et-EE"/>
        </w:rPr>
      </w:pPr>
      <w:r w:rsidRPr="00DE1F89">
        <w:rPr>
          <w:rFonts w:cs="Arial"/>
          <w:sz w:val="20"/>
          <w:szCs w:val="20"/>
          <w:lang w:val="et-EE"/>
        </w:rPr>
        <w:t>Kehtiv elektrituruseadus</w:t>
      </w:r>
      <w:r w:rsidR="002E621F" w:rsidRPr="00DE1F89">
        <w:rPr>
          <w:rFonts w:cs="Arial"/>
          <w:sz w:val="20"/>
          <w:szCs w:val="20"/>
          <w:lang w:val="et-EE"/>
        </w:rPr>
        <w:t xml:space="preserve"> (§ 66</w:t>
      </w:r>
      <w:r w:rsidR="002E621F" w:rsidRPr="00DE1F89">
        <w:rPr>
          <w:rFonts w:cs="Arial"/>
          <w:sz w:val="20"/>
          <w:szCs w:val="20"/>
          <w:vertAlign w:val="superscript"/>
          <w:lang w:val="et-EE"/>
        </w:rPr>
        <w:t>3</w:t>
      </w:r>
      <w:r w:rsidR="002E621F" w:rsidRPr="00DE1F89">
        <w:rPr>
          <w:rFonts w:cs="Arial"/>
          <w:sz w:val="20"/>
          <w:szCs w:val="20"/>
          <w:lang w:val="et-EE"/>
        </w:rPr>
        <w:t xml:space="preserve"> </w:t>
      </w:r>
      <w:r w:rsidR="00B13D65" w:rsidRPr="00DE1F89">
        <w:rPr>
          <w:rFonts w:cs="Arial"/>
          <w:sz w:val="20"/>
          <w:szCs w:val="20"/>
          <w:lang w:val="et-EE"/>
        </w:rPr>
        <w:t>(3)</w:t>
      </w:r>
      <w:r w:rsidR="00473B5C" w:rsidRPr="00DE1F89">
        <w:rPr>
          <w:rFonts w:cs="Arial"/>
          <w:sz w:val="20"/>
          <w:szCs w:val="20"/>
          <w:lang w:val="et-EE"/>
        </w:rPr>
        <w:t>)</w:t>
      </w:r>
      <w:r w:rsidR="00E92C23" w:rsidRPr="00DE1F89">
        <w:rPr>
          <w:rFonts w:cs="Arial"/>
          <w:sz w:val="20"/>
          <w:szCs w:val="20"/>
          <w:lang w:val="et-EE"/>
        </w:rPr>
        <w:t xml:space="preserve"> juba sisaldab sätteid </w:t>
      </w:r>
      <w:r w:rsidR="009E7CBF" w:rsidRPr="00DE1F89">
        <w:rPr>
          <w:rFonts w:cs="Arial"/>
          <w:sz w:val="20"/>
          <w:szCs w:val="20"/>
          <w:lang w:val="et-EE"/>
        </w:rPr>
        <w:t xml:space="preserve">sagedusega mitteseotud tugiteenuste </w:t>
      </w:r>
      <w:r w:rsidR="00A04DAA" w:rsidRPr="00DE1F89">
        <w:rPr>
          <w:rFonts w:cs="Arial"/>
          <w:sz w:val="20"/>
          <w:szCs w:val="20"/>
          <w:lang w:val="et-EE"/>
        </w:rPr>
        <w:t>hankimiseks</w:t>
      </w:r>
      <w:r w:rsidR="009E7CBF" w:rsidRPr="00DE1F89">
        <w:rPr>
          <w:rFonts w:cs="Arial"/>
          <w:sz w:val="20"/>
          <w:szCs w:val="20"/>
          <w:lang w:val="et-EE"/>
        </w:rPr>
        <w:t xml:space="preserve"> ja sellest tulenevalt on Eesti Energia teinud </w:t>
      </w:r>
      <w:r w:rsidR="000C241F" w:rsidRPr="00DE1F89">
        <w:rPr>
          <w:rFonts w:cs="Arial"/>
          <w:sz w:val="20"/>
          <w:szCs w:val="20"/>
          <w:lang w:val="et-EE"/>
        </w:rPr>
        <w:t xml:space="preserve">ka </w:t>
      </w:r>
      <w:r w:rsidR="009E7CBF" w:rsidRPr="00DE1F89">
        <w:rPr>
          <w:rFonts w:cs="Arial"/>
          <w:sz w:val="20"/>
          <w:szCs w:val="20"/>
          <w:lang w:val="et-EE"/>
        </w:rPr>
        <w:t>Kliimaministeer</w:t>
      </w:r>
      <w:r w:rsidR="00A04DAA" w:rsidRPr="00DE1F89">
        <w:rPr>
          <w:rFonts w:cs="Arial"/>
          <w:sz w:val="20"/>
          <w:szCs w:val="20"/>
          <w:lang w:val="et-EE"/>
        </w:rPr>
        <w:t>i</w:t>
      </w:r>
      <w:r w:rsidR="009E7CBF" w:rsidRPr="00DE1F89">
        <w:rPr>
          <w:rFonts w:cs="Arial"/>
          <w:sz w:val="20"/>
          <w:szCs w:val="20"/>
          <w:lang w:val="et-EE"/>
        </w:rPr>
        <w:t>umile ettepaneku</w:t>
      </w:r>
      <w:r w:rsidR="00B56E8E" w:rsidRPr="00DE1F89">
        <w:rPr>
          <w:rFonts w:cs="Arial"/>
          <w:sz w:val="20"/>
          <w:szCs w:val="20"/>
          <w:lang w:val="et-EE"/>
        </w:rPr>
        <w:t xml:space="preserve"> kasutada neid sätteid alternatiivse reservvõimsuse mehhanismi rakendamiseks.</w:t>
      </w:r>
      <w:r w:rsidR="009E7CBF" w:rsidRPr="00DE1F89">
        <w:rPr>
          <w:rFonts w:cs="Arial"/>
          <w:sz w:val="20"/>
          <w:szCs w:val="20"/>
          <w:lang w:val="et-EE"/>
        </w:rPr>
        <w:t xml:space="preserve"> </w:t>
      </w:r>
      <w:r w:rsidR="00473B5C" w:rsidRPr="00DE1F89">
        <w:rPr>
          <w:rFonts w:cs="Arial"/>
          <w:sz w:val="20"/>
          <w:szCs w:val="20"/>
          <w:lang w:val="et-EE"/>
        </w:rPr>
        <w:t>Paraku asus Kliimaministeerium seisukohale, et Leedus rakendatav mehhanism</w:t>
      </w:r>
      <w:r w:rsidR="00C64251" w:rsidRPr="00DE1F89">
        <w:rPr>
          <w:rFonts w:cs="Arial"/>
          <w:sz w:val="20"/>
          <w:szCs w:val="20"/>
          <w:lang w:val="et-EE"/>
        </w:rPr>
        <w:t xml:space="preserve"> võib olla vastuolus EL-i riigiabi reeglitega</w:t>
      </w:r>
      <w:r w:rsidR="00660708" w:rsidRPr="00DE1F89">
        <w:rPr>
          <w:rFonts w:cs="Arial"/>
          <w:sz w:val="20"/>
          <w:szCs w:val="20"/>
          <w:lang w:val="et-EE"/>
        </w:rPr>
        <w:t xml:space="preserve"> (riigiabiloa taotlemine võib olla vajalik)</w:t>
      </w:r>
      <w:r w:rsidR="0077034A" w:rsidRPr="00DE1F89">
        <w:rPr>
          <w:rFonts w:cs="Arial"/>
          <w:sz w:val="20"/>
          <w:szCs w:val="20"/>
          <w:lang w:val="et-EE"/>
        </w:rPr>
        <w:t xml:space="preserve">, mistõttu ei pidanud ministeerium sellise skeemi rakendamist võimalikuks. </w:t>
      </w:r>
    </w:p>
    <w:p w14:paraId="2D9688E2" w14:textId="77777777" w:rsidR="008742E2" w:rsidRPr="00DE1F89" w:rsidRDefault="008742E2" w:rsidP="00DF26D1">
      <w:pPr>
        <w:tabs>
          <w:tab w:val="left" w:pos="284"/>
        </w:tabs>
        <w:jc w:val="both"/>
        <w:rPr>
          <w:rFonts w:cs="Arial"/>
          <w:sz w:val="20"/>
          <w:szCs w:val="20"/>
          <w:lang w:val="et-EE"/>
        </w:rPr>
      </w:pPr>
    </w:p>
    <w:p w14:paraId="08A3CDDC" w14:textId="54BA1B46" w:rsidR="005039F9" w:rsidRPr="00DE1F89" w:rsidRDefault="004F6CE3" w:rsidP="00DF26D1">
      <w:pPr>
        <w:tabs>
          <w:tab w:val="left" w:pos="284"/>
        </w:tabs>
        <w:jc w:val="both"/>
        <w:rPr>
          <w:rFonts w:cs="Arial"/>
          <w:sz w:val="20"/>
          <w:szCs w:val="20"/>
          <w:lang w:val="et-EE"/>
        </w:rPr>
      </w:pPr>
      <w:r w:rsidRPr="00DE1F89">
        <w:rPr>
          <w:rFonts w:cs="Arial"/>
          <w:sz w:val="20"/>
          <w:szCs w:val="20"/>
          <w:lang w:val="et-EE"/>
        </w:rPr>
        <w:t xml:space="preserve">Eelnevast tulenevalt pöördus Eesti Energia 22.12.2023 </w:t>
      </w:r>
      <w:r w:rsidR="004349CE" w:rsidRPr="00DE1F89">
        <w:rPr>
          <w:rFonts w:cs="Arial"/>
          <w:sz w:val="20"/>
          <w:szCs w:val="20"/>
          <w:lang w:val="et-EE"/>
        </w:rPr>
        <w:t>Euroopa Komisjoni poole ja palus Komisjonilt kinnitust, et Leedus rakendatav mudel on EL-i õiguse</w:t>
      </w:r>
      <w:r w:rsidR="00B71D8B" w:rsidRPr="00DE1F89">
        <w:rPr>
          <w:rFonts w:cs="Arial"/>
          <w:sz w:val="20"/>
          <w:szCs w:val="20"/>
          <w:lang w:val="et-EE"/>
        </w:rPr>
        <w:t>ga kooskõlas. Tänase seisuga ei ole EE veel Euroopa Komisjonilt vastust saanud</w:t>
      </w:r>
      <w:r w:rsidR="00AD5862" w:rsidRPr="00DE1F89">
        <w:rPr>
          <w:rFonts w:cs="Arial"/>
          <w:sz w:val="20"/>
          <w:szCs w:val="20"/>
          <w:lang w:val="et-EE"/>
        </w:rPr>
        <w:t>. Seetõttu</w:t>
      </w:r>
      <w:r w:rsidR="00D61F83" w:rsidRPr="00DE1F89">
        <w:rPr>
          <w:rFonts w:cs="Arial"/>
          <w:sz w:val="20"/>
          <w:szCs w:val="20"/>
          <w:lang w:val="et-EE"/>
        </w:rPr>
        <w:t>,</w:t>
      </w:r>
      <w:r w:rsidR="00AD5862" w:rsidRPr="00DE1F89">
        <w:rPr>
          <w:rFonts w:cs="Arial"/>
          <w:sz w:val="20"/>
          <w:szCs w:val="20"/>
          <w:lang w:val="et-EE"/>
        </w:rPr>
        <w:t xml:space="preserve"> </w:t>
      </w:r>
      <w:r w:rsidR="00AD5862" w:rsidRPr="00DE1F89">
        <w:rPr>
          <w:rFonts w:cs="Arial"/>
          <w:b/>
          <w:bCs/>
          <w:sz w:val="20"/>
          <w:szCs w:val="20"/>
          <w:u w:val="single"/>
          <w:lang w:val="et-EE"/>
        </w:rPr>
        <w:t>Riigiko</w:t>
      </w:r>
      <w:r w:rsidR="00B50C43" w:rsidRPr="00DE1F89">
        <w:rPr>
          <w:rFonts w:cs="Arial"/>
          <w:b/>
          <w:bCs/>
          <w:sz w:val="20"/>
          <w:szCs w:val="20"/>
          <w:u w:val="single"/>
          <w:lang w:val="et-EE"/>
        </w:rPr>
        <w:t>gu majanduskomisjon</w:t>
      </w:r>
      <w:r w:rsidR="00D61F83" w:rsidRPr="00DE1F89">
        <w:rPr>
          <w:rFonts w:cs="Arial"/>
          <w:b/>
          <w:bCs/>
          <w:sz w:val="20"/>
          <w:szCs w:val="20"/>
          <w:u w:val="single"/>
          <w:lang w:val="et-EE"/>
        </w:rPr>
        <w:t xml:space="preserve"> võiks</w:t>
      </w:r>
      <w:r w:rsidR="00B50C43" w:rsidRPr="00DE1F89">
        <w:rPr>
          <w:rFonts w:cs="Arial"/>
          <w:b/>
          <w:bCs/>
          <w:sz w:val="20"/>
          <w:szCs w:val="20"/>
          <w:u w:val="single"/>
          <w:lang w:val="et-EE"/>
        </w:rPr>
        <w:t xml:space="preserve"> paluda Kliimaministeeriumi abi selgitamaks välja kas Leedu poolt rakendatav mehhanism on EL-i </w:t>
      </w:r>
      <w:r w:rsidR="00942DA1" w:rsidRPr="00DE1F89">
        <w:rPr>
          <w:rFonts w:cs="Arial"/>
          <w:b/>
          <w:bCs/>
          <w:sz w:val="20"/>
          <w:szCs w:val="20"/>
          <w:u w:val="single"/>
          <w:lang w:val="et-EE"/>
        </w:rPr>
        <w:t>riigiabi õigusega kooskõlas</w:t>
      </w:r>
      <w:r w:rsidR="00942DA1" w:rsidRPr="00DE1F89">
        <w:rPr>
          <w:rFonts w:cs="Arial"/>
          <w:sz w:val="20"/>
          <w:szCs w:val="20"/>
          <w:lang w:val="et-EE"/>
        </w:rPr>
        <w:t>. Kui selgub, et Leedu poolt rakendatav mehhanism on kooskõlas EL-i õigusega</w:t>
      </w:r>
      <w:r w:rsidR="00960DB2" w:rsidRPr="00DE1F89">
        <w:rPr>
          <w:rFonts w:cs="Arial"/>
          <w:sz w:val="20"/>
          <w:szCs w:val="20"/>
          <w:lang w:val="et-EE"/>
        </w:rPr>
        <w:t>, siis peaks Elering alustama viivitamatult vajalike võimsusreservide hankimist selle me</w:t>
      </w:r>
      <w:r w:rsidR="00B80A6A" w:rsidRPr="00DE1F89">
        <w:rPr>
          <w:rFonts w:cs="Arial"/>
          <w:sz w:val="20"/>
          <w:szCs w:val="20"/>
          <w:lang w:val="et-EE"/>
        </w:rPr>
        <w:t xml:space="preserve">hhanismi kohaselt, sest Enefit Power ei tohi seda teenust kahjumlikult Eleringile osutada. </w:t>
      </w:r>
      <w:r w:rsidR="00E93610" w:rsidRPr="00DE1F89">
        <w:rPr>
          <w:rFonts w:cs="Arial"/>
          <w:sz w:val="20"/>
          <w:szCs w:val="20"/>
          <w:lang w:val="et-EE"/>
        </w:rPr>
        <w:t xml:space="preserve"> </w:t>
      </w:r>
    </w:p>
    <w:p w14:paraId="128C4ADA" w14:textId="77777777" w:rsidR="00666725" w:rsidRPr="00DE1F89" w:rsidRDefault="00666725" w:rsidP="00DF26D1">
      <w:pPr>
        <w:tabs>
          <w:tab w:val="left" w:pos="284"/>
        </w:tabs>
        <w:jc w:val="both"/>
        <w:rPr>
          <w:rFonts w:cs="Arial"/>
          <w:sz w:val="20"/>
          <w:szCs w:val="20"/>
          <w:lang w:val="et-EE"/>
        </w:rPr>
      </w:pPr>
    </w:p>
    <w:p w14:paraId="11FB9A07" w14:textId="03CB8615" w:rsidR="00666725" w:rsidRPr="00DE1F89" w:rsidRDefault="00666725" w:rsidP="00DF26D1">
      <w:pPr>
        <w:tabs>
          <w:tab w:val="left" w:pos="284"/>
        </w:tabs>
        <w:jc w:val="both"/>
        <w:rPr>
          <w:rFonts w:cs="Arial"/>
          <w:b/>
          <w:bCs/>
          <w:sz w:val="20"/>
          <w:szCs w:val="20"/>
          <w:lang w:val="et-EE"/>
        </w:rPr>
      </w:pPr>
      <w:r w:rsidRPr="00DE1F89">
        <w:rPr>
          <w:rFonts w:cs="Arial"/>
          <w:b/>
          <w:bCs/>
          <w:sz w:val="20"/>
          <w:szCs w:val="20"/>
          <w:lang w:val="et-EE"/>
        </w:rPr>
        <w:t xml:space="preserve">1.4 </w:t>
      </w:r>
      <w:r w:rsidR="005E2DB2" w:rsidRPr="00DE1F89">
        <w:rPr>
          <w:rFonts w:cs="Arial"/>
          <w:b/>
          <w:bCs/>
          <w:sz w:val="20"/>
          <w:szCs w:val="20"/>
          <w:lang w:val="et-EE"/>
        </w:rPr>
        <w:t>Kokkuvõtteks</w:t>
      </w:r>
    </w:p>
    <w:p w14:paraId="026C5558" w14:textId="36DE8D7C" w:rsidR="005E2DB2" w:rsidRPr="00DE1F89" w:rsidRDefault="002945D3" w:rsidP="00DF26D1">
      <w:pPr>
        <w:tabs>
          <w:tab w:val="left" w:pos="284"/>
        </w:tabs>
        <w:jc w:val="both"/>
        <w:rPr>
          <w:rFonts w:cs="Arial"/>
          <w:sz w:val="20"/>
          <w:szCs w:val="20"/>
          <w:lang w:val="et-EE"/>
        </w:rPr>
      </w:pPr>
      <w:r w:rsidRPr="00DE1F89">
        <w:rPr>
          <w:rFonts w:cs="Arial"/>
          <w:sz w:val="20"/>
          <w:szCs w:val="20"/>
          <w:lang w:val="et-EE"/>
        </w:rPr>
        <w:t>Võttes arvesse Eesti elektritootmise</w:t>
      </w:r>
      <w:r w:rsidR="00C86D67" w:rsidRPr="00DE1F89">
        <w:rPr>
          <w:rFonts w:cs="Arial"/>
          <w:sz w:val="20"/>
          <w:szCs w:val="20"/>
          <w:lang w:val="et-EE"/>
        </w:rPr>
        <w:t xml:space="preserve"> tänast</w:t>
      </w:r>
      <w:r w:rsidRPr="00DE1F89">
        <w:rPr>
          <w:rFonts w:cs="Arial"/>
          <w:sz w:val="20"/>
          <w:szCs w:val="20"/>
          <w:lang w:val="et-EE"/>
        </w:rPr>
        <w:t xml:space="preserve"> struktuuri vajab Eesti kindlasti</w:t>
      </w:r>
      <w:r w:rsidR="00DC1E8E" w:rsidRPr="00DE1F89">
        <w:rPr>
          <w:rFonts w:cs="Arial"/>
          <w:sz w:val="20"/>
          <w:szCs w:val="20"/>
          <w:lang w:val="et-EE"/>
        </w:rPr>
        <w:t xml:space="preserve"> reservvõimsuse mehhanismi </w:t>
      </w:r>
      <w:r w:rsidR="00BA2DA5" w:rsidRPr="00DE1F89">
        <w:rPr>
          <w:rFonts w:cs="Arial"/>
          <w:sz w:val="20"/>
          <w:szCs w:val="20"/>
          <w:lang w:val="et-EE"/>
        </w:rPr>
        <w:t xml:space="preserve">regulatsiooni aluste sätestamist elektrituruseaduses. </w:t>
      </w:r>
      <w:r w:rsidR="00100560" w:rsidRPr="00DE1F89">
        <w:rPr>
          <w:rFonts w:cs="Arial"/>
          <w:sz w:val="20"/>
          <w:szCs w:val="20"/>
          <w:u w:val="single"/>
          <w:lang w:val="et-EE"/>
        </w:rPr>
        <w:t>Reservvõimsuse mehhanismi tüübi valikul peaks</w:t>
      </w:r>
      <w:r w:rsidR="00747C6D" w:rsidRPr="00DE1F89">
        <w:rPr>
          <w:rFonts w:cs="Arial"/>
          <w:sz w:val="20"/>
          <w:szCs w:val="20"/>
          <w:u w:val="single"/>
          <w:lang w:val="et-EE"/>
        </w:rPr>
        <w:t xml:space="preserve"> aga arvesse võtma ka konkreetset turuo</w:t>
      </w:r>
      <w:r w:rsidR="00C86D67" w:rsidRPr="00DE1F89">
        <w:rPr>
          <w:rFonts w:cs="Arial"/>
          <w:sz w:val="20"/>
          <w:szCs w:val="20"/>
          <w:u w:val="single"/>
          <w:lang w:val="et-EE"/>
        </w:rPr>
        <w:t>l</w:t>
      </w:r>
      <w:r w:rsidR="00747C6D" w:rsidRPr="00DE1F89">
        <w:rPr>
          <w:rFonts w:cs="Arial"/>
          <w:sz w:val="20"/>
          <w:szCs w:val="20"/>
          <w:u w:val="single"/>
          <w:lang w:val="et-EE"/>
        </w:rPr>
        <w:t>ukorda</w:t>
      </w:r>
      <w:r w:rsidR="003B3A38" w:rsidRPr="00DE1F89">
        <w:rPr>
          <w:rFonts w:cs="Arial"/>
          <w:sz w:val="20"/>
          <w:szCs w:val="20"/>
          <w:u w:val="single"/>
          <w:lang w:val="et-EE"/>
        </w:rPr>
        <w:t>, mida eelnõu koostajad antud juhul pole teinud</w:t>
      </w:r>
      <w:r w:rsidR="003B3A38" w:rsidRPr="00DE1F89">
        <w:rPr>
          <w:rFonts w:cs="Arial"/>
          <w:sz w:val="20"/>
          <w:szCs w:val="20"/>
          <w:lang w:val="et-EE"/>
        </w:rPr>
        <w:t xml:space="preserve">. Lähtudes viimasest oleme veendunud, et praegusel ajal ei </w:t>
      </w:r>
      <w:r w:rsidR="00F5345E" w:rsidRPr="00DE1F89">
        <w:rPr>
          <w:rFonts w:cs="Arial"/>
          <w:sz w:val="20"/>
          <w:szCs w:val="20"/>
          <w:lang w:val="et-EE"/>
        </w:rPr>
        <w:t xml:space="preserve">ole strateegilise reservi mudel Eesti jaoks parim lahendus. </w:t>
      </w:r>
      <w:r w:rsidR="00F06E3C" w:rsidRPr="00DE1F89">
        <w:rPr>
          <w:rFonts w:cs="Arial"/>
          <w:sz w:val="20"/>
          <w:szCs w:val="20"/>
          <w:lang w:val="et-EE"/>
        </w:rPr>
        <w:t>Erinevalt eelnõu koostajate arvamusest see pigem suurendaks elektritarbijate kulusid ja tooks kaasa</w:t>
      </w:r>
      <w:r w:rsidR="00F85503" w:rsidRPr="00DE1F89">
        <w:rPr>
          <w:rFonts w:cs="Arial"/>
          <w:sz w:val="20"/>
          <w:szCs w:val="20"/>
          <w:lang w:val="et-EE"/>
        </w:rPr>
        <w:t xml:space="preserve"> ekstreemselt kõrgete tipuhindade sagedasema esinemise Eesti elektriturul. Strateegilise reservi mudeli rakendamine võib </w:t>
      </w:r>
      <w:r w:rsidR="00DA2431" w:rsidRPr="00DE1F89">
        <w:rPr>
          <w:rFonts w:cs="Arial"/>
          <w:sz w:val="20"/>
          <w:szCs w:val="20"/>
          <w:lang w:val="et-EE"/>
        </w:rPr>
        <w:t xml:space="preserve">osutuda </w:t>
      </w:r>
      <w:r w:rsidR="00727E40" w:rsidRPr="00DE1F89">
        <w:rPr>
          <w:rFonts w:cs="Arial"/>
          <w:sz w:val="20"/>
          <w:szCs w:val="20"/>
          <w:lang w:val="et-EE"/>
        </w:rPr>
        <w:t>otstarbekaks</w:t>
      </w:r>
      <w:r w:rsidR="00DA2431" w:rsidRPr="00DE1F89">
        <w:rPr>
          <w:rFonts w:cs="Arial"/>
          <w:sz w:val="20"/>
          <w:szCs w:val="20"/>
          <w:lang w:val="et-EE"/>
        </w:rPr>
        <w:t xml:space="preserve"> tulevikus, kui Eestisse on juba lisandunud uusi juhitavaid tootmisvõimsuseid. Tänases olukorras vajab Eesti paindlikumat</w:t>
      </w:r>
      <w:r w:rsidR="00194D09" w:rsidRPr="00DE1F89">
        <w:rPr>
          <w:rFonts w:cs="Arial"/>
          <w:sz w:val="20"/>
          <w:szCs w:val="20"/>
          <w:lang w:val="et-EE"/>
        </w:rPr>
        <w:t xml:space="preserve"> reservvõimsuse mehhanismi tüüpi, mis võimaldaks selles osalevatel seadmetel osaleda ka päev-ette elektriturul. </w:t>
      </w:r>
      <w:r w:rsidR="00F06E3C" w:rsidRPr="00DE1F89">
        <w:rPr>
          <w:rFonts w:cs="Arial"/>
          <w:sz w:val="20"/>
          <w:szCs w:val="20"/>
          <w:lang w:val="et-EE"/>
        </w:rPr>
        <w:t xml:space="preserve"> </w:t>
      </w:r>
      <w:r w:rsidR="00100560" w:rsidRPr="00DE1F89">
        <w:rPr>
          <w:rFonts w:cs="Arial"/>
          <w:sz w:val="20"/>
          <w:szCs w:val="20"/>
          <w:lang w:val="et-EE"/>
        </w:rPr>
        <w:t xml:space="preserve"> </w:t>
      </w:r>
    </w:p>
    <w:p w14:paraId="15A5158F" w14:textId="77777777" w:rsidR="0091746B" w:rsidRPr="00DE1F89" w:rsidRDefault="0091746B" w:rsidP="00471882">
      <w:pPr>
        <w:tabs>
          <w:tab w:val="left" w:pos="426"/>
        </w:tabs>
        <w:jc w:val="both"/>
        <w:rPr>
          <w:rFonts w:cs="Arial"/>
          <w:sz w:val="20"/>
          <w:szCs w:val="20"/>
          <w:lang w:val="et-EE"/>
        </w:rPr>
      </w:pPr>
    </w:p>
    <w:p w14:paraId="1336CDE0" w14:textId="6DD19711" w:rsidR="0091746B" w:rsidRPr="00DE1F89" w:rsidRDefault="00955F5C" w:rsidP="00471882">
      <w:pPr>
        <w:tabs>
          <w:tab w:val="left" w:pos="426"/>
        </w:tabs>
        <w:jc w:val="both"/>
        <w:rPr>
          <w:rFonts w:cs="Arial"/>
          <w:b/>
          <w:bCs/>
          <w:sz w:val="20"/>
          <w:szCs w:val="20"/>
          <w:lang w:val="et-EE"/>
        </w:rPr>
      </w:pPr>
      <w:r w:rsidRPr="00DE1F89">
        <w:rPr>
          <w:rFonts w:cs="Arial"/>
          <w:b/>
          <w:bCs/>
          <w:sz w:val="20"/>
          <w:szCs w:val="20"/>
          <w:lang w:val="et-EE"/>
        </w:rPr>
        <w:t>2. Universaalteenuse regu</w:t>
      </w:r>
      <w:r w:rsidR="00DB78A0" w:rsidRPr="00DE1F89">
        <w:rPr>
          <w:rFonts w:cs="Arial"/>
          <w:b/>
          <w:bCs/>
          <w:sz w:val="20"/>
          <w:szCs w:val="20"/>
          <w:lang w:val="et-EE"/>
        </w:rPr>
        <w:t>l</w:t>
      </w:r>
      <w:r w:rsidRPr="00DE1F89">
        <w:rPr>
          <w:rFonts w:cs="Arial"/>
          <w:b/>
          <w:bCs/>
          <w:sz w:val="20"/>
          <w:szCs w:val="20"/>
          <w:lang w:val="et-EE"/>
        </w:rPr>
        <w:t>atsiooni lõpetamisest</w:t>
      </w:r>
    </w:p>
    <w:p w14:paraId="16A8C078" w14:textId="77777777" w:rsidR="00955F5C" w:rsidRPr="00DE1F89" w:rsidRDefault="00955F5C" w:rsidP="00471882">
      <w:pPr>
        <w:tabs>
          <w:tab w:val="left" w:pos="426"/>
        </w:tabs>
        <w:jc w:val="both"/>
        <w:rPr>
          <w:rFonts w:cs="Arial"/>
          <w:sz w:val="20"/>
          <w:szCs w:val="20"/>
          <w:lang w:val="et-EE"/>
        </w:rPr>
      </w:pPr>
    </w:p>
    <w:p w14:paraId="3EC713B8" w14:textId="09533FA9" w:rsidR="00261EE5" w:rsidRPr="00DE1F89" w:rsidRDefault="00DB78A0" w:rsidP="00471882">
      <w:pPr>
        <w:tabs>
          <w:tab w:val="left" w:pos="426"/>
        </w:tabs>
        <w:jc w:val="both"/>
        <w:rPr>
          <w:rFonts w:cs="Arial"/>
          <w:sz w:val="20"/>
          <w:szCs w:val="20"/>
          <w:lang w:val="et-EE"/>
        </w:rPr>
      </w:pPr>
      <w:r w:rsidRPr="00DE1F89">
        <w:rPr>
          <w:rFonts w:cs="Arial"/>
          <w:sz w:val="20"/>
          <w:szCs w:val="20"/>
          <w:lang w:val="et-EE"/>
        </w:rPr>
        <w:t>Soovime siinkohal avaldada toetust Kliimaministeeriumi ettepanekule lõpetada</w:t>
      </w:r>
      <w:r w:rsidR="009825E3" w:rsidRPr="00DE1F89">
        <w:rPr>
          <w:rFonts w:cs="Arial"/>
          <w:sz w:val="20"/>
          <w:szCs w:val="20"/>
          <w:lang w:val="et-EE"/>
        </w:rPr>
        <w:t xml:space="preserve"> universaalteenuse regulatsioon alates 01.05.2024. Olles universaalteenuse osutamisega olnud seotud nii tootjana, kui müüjana peame siinkohal tõdema, et universaalteenuse </w:t>
      </w:r>
      <w:r w:rsidR="00124A91" w:rsidRPr="00DE1F89">
        <w:rPr>
          <w:rFonts w:cs="Arial"/>
          <w:sz w:val="20"/>
          <w:szCs w:val="20"/>
          <w:lang w:val="et-EE"/>
        </w:rPr>
        <w:t>juurutamine elektritarbija kaitsmise egiidi all ebaõnnestus</w:t>
      </w:r>
      <w:r w:rsidR="00C416CE" w:rsidRPr="00DE1F89">
        <w:rPr>
          <w:rFonts w:cs="Arial"/>
          <w:sz w:val="20"/>
          <w:szCs w:val="20"/>
          <w:lang w:val="et-EE"/>
        </w:rPr>
        <w:t xml:space="preserve"> ja avatud elektriturg suudab tarbija huve paremini kaitsta, kui reguleeritud</w:t>
      </w:r>
      <w:r w:rsidR="009973D9" w:rsidRPr="00DE1F89">
        <w:rPr>
          <w:rFonts w:cs="Arial"/>
          <w:sz w:val="20"/>
          <w:szCs w:val="20"/>
          <w:lang w:val="et-EE"/>
        </w:rPr>
        <w:t xml:space="preserve"> elektriturg. Kuna universaalteenus</w:t>
      </w:r>
      <w:r w:rsidR="0017707F" w:rsidRPr="00DE1F89">
        <w:rPr>
          <w:rFonts w:cs="Arial"/>
          <w:sz w:val="20"/>
          <w:szCs w:val="20"/>
          <w:lang w:val="et-EE"/>
        </w:rPr>
        <w:t>e pakett</w:t>
      </w:r>
      <w:r w:rsidR="009973D9" w:rsidRPr="00DE1F89">
        <w:rPr>
          <w:rFonts w:cs="Arial"/>
          <w:sz w:val="20"/>
          <w:szCs w:val="20"/>
          <w:lang w:val="et-EE"/>
        </w:rPr>
        <w:t xml:space="preserve"> on </w:t>
      </w:r>
      <w:r w:rsidR="00376B52" w:rsidRPr="00DE1F89">
        <w:rPr>
          <w:rFonts w:cs="Arial"/>
          <w:sz w:val="20"/>
          <w:szCs w:val="20"/>
          <w:lang w:val="et-EE"/>
        </w:rPr>
        <w:t xml:space="preserve">Eesti elektriturul praeguse seisuga kõige kallim </w:t>
      </w:r>
      <w:r w:rsidR="0017707F" w:rsidRPr="00DE1F89">
        <w:rPr>
          <w:rFonts w:cs="Arial"/>
          <w:sz w:val="20"/>
          <w:szCs w:val="20"/>
          <w:lang w:val="et-EE"/>
        </w:rPr>
        <w:t>lepinguline pakett</w:t>
      </w:r>
      <w:r w:rsidR="00376B52" w:rsidRPr="00DE1F89">
        <w:rPr>
          <w:rFonts w:cs="Arial"/>
          <w:sz w:val="20"/>
          <w:szCs w:val="20"/>
          <w:lang w:val="et-EE"/>
        </w:rPr>
        <w:t>, siis tarbija huvides</w:t>
      </w:r>
      <w:r w:rsidR="0017707F" w:rsidRPr="00DE1F89">
        <w:rPr>
          <w:rFonts w:cs="Arial"/>
          <w:sz w:val="20"/>
          <w:szCs w:val="20"/>
          <w:lang w:val="et-EE"/>
        </w:rPr>
        <w:t xml:space="preserve">t lähtudes on mõistlik see </w:t>
      </w:r>
      <w:r w:rsidR="00727E40" w:rsidRPr="00DE1F89">
        <w:rPr>
          <w:rFonts w:cs="Arial"/>
          <w:sz w:val="20"/>
          <w:szCs w:val="20"/>
          <w:lang w:val="et-EE"/>
        </w:rPr>
        <w:t>regulatsioon</w:t>
      </w:r>
      <w:r w:rsidR="0017707F" w:rsidRPr="00DE1F89">
        <w:rPr>
          <w:rFonts w:cs="Arial"/>
          <w:sz w:val="20"/>
          <w:szCs w:val="20"/>
          <w:lang w:val="et-EE"/>
        </w:rPr>
        <w:t xml:space="preserve"> lõpetada esimesel võimalusel.</w:t>
      </w:r>
    </w:p>
    <w:p w14:paraId="2F53D7CE" w14:textId="77777777" w:rsidR="00066FCD" w:rsidRPr="00DE1F89" w:rsidRDefault="00066FCD" w:rsidP="00471882">
      <w:pPr>
        <w:tabs>
          <w:tab w:val="left" w:pos="426"/>
        </w:tabs>
        <w:jc w:val="both"/>
        <w:rPr>
          <w:rFonts w:cs="Arial"/>
          <w:sz w:val="20"/>
          <w:szCs w:val="20"/>
          <w:lang w:val="et-EE"/>
        </w:rPr>
      </w:pPr>
    </w:p>
    <w:p w14:paraId="4019ECB9" w14:textId="6E507741" w:rsidR="000053D9" w:rsidRPr="00DE1F89" w:rsidRDefault="0007231C" w:rsidP="00471882">
      <w:pPr>
        <w:tabs>
          <w:tab w:val="left" w:pos="426"/>
        </w:tabs>
        <w:jc w:val="both"/>
        <w:rPr>
          <w:rFonts w:cs="Arial"/>
          <w:sz w:val="20"/>
          <w:szCs w:val="20"/>
          <w:lang w:val="et-EE"/>
        </w:rPr>
      </w:pPr>
      <w:r w:rsidRPr="00DE1F89">
        <w:rPr>
          <w:rFonts w:cs="Arial"/>
          <w:sz w:val="20"/>
          <w:szCs w:val="20"/>
          <w:lang w:val="et-EE"/>
        </w:rPr>
        <w:t>Hetkel</w:t>
      </w:r>
      <w:r w:rsidR="00696BC2" w:rsidRPr="00DE1F89">
        <w:rPr>
          <w:rFonts w:cs="Arial"/>
          <w:sz w:val="20"/>
          <w:szCs w:val="20"/>
          <w:lang w:val="et-EE"/>
        </w:rPr>
        <w:t xml:space="preserve"> kehtiv universaalteenuse regulatsioon </w:t>
      </w:r>
      <w:r w:rsidR="00506600" w:rsidRPr="00DE1F89">
        <w:rPr>
          <w:rFonts w:cs="Arial"/>
          <w:sz w:val="20"/>
          <w:szCs w:val="20"/>
          <w:lang w:val="et-EE"/>
        </w:rPr>
        <w:t xml:space="preserve">on lisaks enda </w:t>
      </w:r>
      <w:r w:rsidR="00DE5872" w:rsidRPr="00DE1F89">
        <w:rPr>
          <w:rFonts w:cs="Arial"/>
          <w:sz w:val="20"/>
          <w:szCs w:val="20"/>
          <w:lang w:val="et-EE"/>
        </w:rPr>
        <w:t xml:space="preserve">ideelisele </w:t>
      </w:r>
      <w:r w:rsidR="00506600" w:rsidRPr="00DE1F89">
        <w:rPr>
          <w:rFonts w:cs="Arial"/>
          <w:sz w:val="20"/>
          <w:szCs w:val="20"/>
          <w:lang w:val="et-EE"/>
        </w:rPr>
        <w:t>ebaotstarbekuse</w:t>
      </w:r>
      <w:r w:rsidR="00D379AB" w:rsidRPr="00DE1F89">
        <w:rPr>
          <w:rFonts w:cs="Arial"/>
          <w:sz w:val="20"/>
          <w:szCs w:val="20"/>
          <w:lang w:val="et-EE"/>
        </w:rPr>
        <w:t>l</w:t>
      </w:r>
      <w:r w:rsidR="00506600" w:rsidRPr="00DE1F89">
        <w:rPr>
          <w:rFonts w:cs="Arial"/>
          <w:sz w:val="20"/>
          <w:szCs w:val="20"/>
          <w:lang w:val="et-EE"/>
        </w:rPr>
        <w:t>e</w:t>
      </w:r>
      <w:r w:rsidR="00D379AB" w:rsidRPr="00DE1F89">
        <w:rPr>
          <w:rFonts w:cs="Arial"/>
          <w:sz w:val="20"/>
          <w:szCs w:val="20"/>
          <w:lang w:val="et-EE"/>
        </w:rPr>
        <w:t xml:space="preserve"> probleemne ka sisulis</w:t>
      </w:r>
      <w:r w:rsidR="00E62E2F" w:rsidRPr="00DE1F89">
        <w:rPr>
          <w:rFonts w:cs="Arial"/>
          <w:sz w:val="20"/>
          <w:szCs w:val="20"/>
          <w:lang w:val="et-EE"/>
        </w:rPr>
        <w:t>elt</w:t>
      </w:r>
      <w:r w:rsidR="004F6231" w:rsidRPr="00DE1F89">
        <w:rPr>
          <w:rFonts w:cs="Arial"/>
          <w:sz w:val="20"/>
          <w:szCs w:val="20"/>
          <w:lang w:val="et-EE"/>
        </w:rPr>
        <w:t xml:space="preserve">. </w:t>
      </w:r>
      <w:r w:rsidR="00EE2125" w:rsidRPr="00DE1F89">
        <w:rPr>
          <w:rFonts w:cs="Arial"/>
          <w:sz w:val="20"/>
          <w:szCs w:val="20"/>
          <w:lang w:val="et-EE"/>
        </w:rPr>
        <w:t>S</w:t>
      </w:r>
      <w:r w:rsidR="004F6231" w:rsidRPr="00DE1F89">
        <w:rPr>
          <w:rFonts w:cs="Arial"/>
          <w:sz w:val="20"/>
          <w:szCs w:val="20"/>
          <w:lang w:val="et-EE"/>
        </w:rPr>
        <w:t xml:space="preserve">elle regulatsiooni rakenduslikes küsimustes </w:t>
      </w:r>
      <w:r w:rsidR="00EE2125" w:rsidRPr="00DE1F89">
        <w:rPr>
          <w:rFonts w:cs="Arial"/>
          <w:sz w:val="20"/>
          <w:szCs w:val="20"/>
          <w:lang w:val="et-EE"/>
        </w:rPr>
        <w:t xml:space="preserve">on </w:t>
      </w:r>
      <w:r w:rsidR="004F6231" w:rsidRPr="00DE1F89">
        <w:rPr>
          <w:rFonts w:cs="Arial"/>
          <w:sz w:val="20"/>
          <w:szCs w:val="20"/>
          <w:lang w:val="et-EE"/>
        </w:rPr>
        <w:t>toimumas kaks kohtuvaidlust</w:t>
      </w:r>
      <w:r w:rsidR="00162E7A" w:rsidRPr="00DE1F89">
        <w:rPr>
          <w:rFonts w:cs="Arial"/>
          <w:sz w:val="20"/>
          <w:szCs w:val="20"/>
          <w:lang w:val="et-EE"/>
        </w:rPr>
        <w:t xml:space="preserve"> Enefit Poweri ja Konkurentsiameti</w:t>
      </w:r>
      <w:r w:rsidR="00F46D62" w:rsidRPr="00DE1F89">
        <w:rPr>
          <w:rFonts w:cs="Arial"/>
          <w:sz w:val="20"/>
          <w:szCs w:val="20"/>
          <w:lang w:val="et-EE"/>
        </w:rPr>
        <w:t xml:space="preserve"> vahel, mis puudutavad universaalteenuse ajutise tootmishinna määramist ja </w:t>
      </w:r>
      <w:r w:rsidR="00341DD4" w:rsidRPr="00DE1F89">
        <w:rPr>
          <w:rFonts w:cs="Arial"/>
          <w:sz w:val="20"/>
          <w:szCs w:val="20"/>
          <w:lang w:val="et-EE"/>
        </w:rPr>
        <w:t xml:space="preserve">universaalteenuse järelevalvetasu </w:t>
      </w:r>
      <w:r w:rsidR="00897D72" w:rsidRPr="00DE1F89">
        <w:rPr>
          <w:rFonts w:cs="Arial"/>
          <w:sz w:val="20"/>
          <w:szCs w:val="20"/>
          <w:lang w:val="et-EE"/>
        </w:rPr>
        <w:t>määramist</w:t>
      </w:r>
      <w:r w:rsidR="00341DD4" w:rsidRPr="00DE1F89">
        <w:rPr>
          <w:rFonts w:cs="Arial"/>
          <w:sz w:val="20"/>
          <w:szCs w:val="20"/>
          <w:lang w:val="et-EE"/>
        </w:rPr>
        <w:t xml:space="preserve">. </w:t>
      </w:r>
      <w:r w:rsidR="003A4648" w:rsidRPr="00DE1F89">
        <w:rPr>
          <w:rFonts w:cs="Arial"/>
          <w:sz w:val="20"/>
          <w:szCs w:val="20"/>
          <w:lang w:val="et-EE"/>
        </w:rPr>
        <w:t>Kuna Konkurentsiamet</w:t>
      </w:r>
      <w:r w:rsidR="0058688C" w:rsidRPr="00DE1F89">
        <w:rPr>
          <w:rFonts w:cs="Arial"/>
          <w:sz w:val="20"/>
          <w:szCs w:val="20"/>
          <w:lang w:val="et-EE"/>
        </w:rPr>
        <w:t xml:space="preserve"> e</w:t>
      </w:r>
      <w:r w:rsidR="003A4648" w:rsidRPr="00DE1F89">
        <w:rPr>
          <w:rFonts w:cs="Arial"/>
          <w:sz w:val="20"/>
          <w:szCs w:val="20"/>
          <w:lang w:val="et-EE"/>
        </w:rPr>
        <w:t xml:space="preserve">i </w:t>
      </w:r>
      <w:r w:rsidR="0058688C" w:rsidRPr="00DE1F89">
        <w:rPr>
          <w:rFonts w:cs="Arial"/>
          <w:sz w:val="20"/>
          <w:szCs w:val="20"/>
          <w:lang w:val="et-EE"/>
        </w:rPr>
        <w:t xml:space="preserve">lisanud </w:t>
      </w:r>
      <w:r w:rsidR="00421F3B" w:rsidRPr="00DE1F89">
        <w:rPr>
          <w:rFonts w:cs="Arial"/>
          <w:sz w:val="20"/>
          <w:szCs w:val="20"/>
          <w:lang w:val="et-EE"/>
        </w:rPr>
        <w:t xml:space="preserve">universaalteenuse järelevalvetasu </w:t>
      </w:r>
      <w:r w:rsidR="00EE2125" w:rsidRPr="00DE1F89">
        <w:rPr>
          <w:rFonts w:cs="Arial"/>
          <w:sz w:val="20"/>
          <w:szCs w:val="20"/>
          <w:lang w:val="et-EE"/>
        </w:rPr>
        <w:t>ajuti</w:t>
      </w:r>
      <w:r w:rsidR="00421F3B" w:rsidRPr="00DE1F89">
        <w:rPr>
          <w:rFonts w:cs="Arial"/>
          <w:sz w:val="20"/>
          <w:szCs w:val="20"/>
          <w:lang w:val="et-EE"/>
        </w:rPr>
        <w:t>s</w:t>
      </w:r>
      <w:r w:rsidR="00EE2125" w:rsidRPr="00DE1F89">
        <w:rPr>
          <w:rFonts w:cs="Arial"/>
          <w:sz w:val="20"/>
          <w:szCs w:val="20"/>
          <w:lang w:val="et-EE"/>
        </w:rPr>
        <w:t>e tootmishin</w:t>
      </w:r>
      <w:r w:rsidR="00421F3B" w:rsidRPr="00DE1F89">
        <w:rPr>
          <w:rFonts w:cs="Arial"/>
          <w:sz w:val="20"/>
          <w:szCs w:val="20"/>
          <w:lang w:val="et-EE"/>
        </w:rPr>
        <w:t>na määramisel hinnavalemisse</w:t>
      </w:r>
      <w:r w:rsidR="005070B3" w:rsidRPr="00DE1F89">
        <w:rPr>
          <w:rFonts w:cs="Arial"/>
          <w:sz w:val="20"/>
          <w:szCs w:val="20"/>
          <w:lang w:val="et-EE"/>
        </w:rPr>
        <w:t>, siis</w:t>
      </w:r>
      <w:r w:rsidR="002152A1" w:rsidRPr="00DE1F89">
        <w:rPr>
          <w:rFonts w:cs="Arial"/>
          <w:sz w:val="20"/>
          <w:szCs w:val="20"/>
          <w:lang w:val="et-EE"/>
        </w:rPr>
        <w:t xml:space="preserve"> vältimaks edaspidiseid vaidluseid,</w:t>
      </w:r>
      <w:r w:rsidR="005070B3" w:rsidRPr="00DE1F89">
        <w:rPr>
          <w:rFonts w:cs="Arial"/>
          <w:sz w:val="20"/>
          <w:szCs w:val="20"/>
          <w:lang w:val="et-EE"/>
        </w:rPr>
        <w:t xml:space="preserve"> teeme ettepaneku </w:t>
      </w:r>
      <w:r w:rsidR="008B6E8F" w:rsidRPr="00DE1F89">
        <w:rPr>
          <w:rFonts w:cs="Arial"/>
          <w:sz w:val="20"/>
          <w:szCs w:val="20"/>
          <w:lang w:val="et-EE"/>
        </w:rPr>
        <w:t>näha universaa</w:t>
      </w:r>
      <w:r w:rsidR="00350609" w:rsidRPr="00DE1F89">
        <w:rPr>
          <w:rFonts w:cs="Arial"/>
          <w:sz w:val="20"/>
          <w:szCs w:val="20"/>
          <w:lang w:val="et-EE"/>
        </w:rPr>
        <w:t>l</w:t>
      </w:r>
      <w:r w:rsidR="008B6E8F" w:rsidRPr="00DE1F89">
        <w:rPr>
          <w:rFonts w:cs="Arial"/>
          <w:sz w:val="20"/>
          <w:szCs w:val="20"/>
          <w:lang w:val="et-EE"/>
        </w:rPr>
        <w:t xml:space="preserve">teenuse regulatsiooni </w:t>
      </w:r>
      <w:r w:rsidR="00350609" w:rsidRPr="00DE1F89">
        <w:rPr>
          <w:rFonts w:cs="Arial"/>
          <w:sz w:val="20"/>
          <w:szCs w:val="20"/>
          <w:lang w:val="et-EE"/>
        </w:rPr>
        <w:t xml:space="preserve">lõpetamisel </w:t>
      </w:r>
      <w:r w:rsidR="0021362E" w:rsidRPr="00DE1F89">
        <w:rPr>
          <w:rFonts w:cs="Arial"/>
          <w:sz w:val="20"/>
          <w:szCs w:val="20"/>
          <w:lang w:val="et-EE"/>
        </w:rPr>
        <w:t xml:space="preserve">ette, et tootja ei pea tasuma ametile </w:t>
      </w:r>
      <w:r w:rsidR="00207D56" w:rsidRPr="00DE1F89">
        <w:rPr>
          <w:rFonts w:cs="Arial"/>
          <w:sz w:val="20"/>
          <w:szCs w:val="20"/>
          <w:lang w:val="et-EE"/>
        </w:rPr>
        <w:t xml:space="preserve">universaalteenuse </w:t>
      </w:r>
      <w:r w:rsidR="0021362E" w:rsidRPr="00DE1F89">
        <w:rPr>
          <w:rFonts w:cs="Arial"/>
          <w:sz w:val="20"/>
          <w:szCs w:val="20"/>
          <w:lang w:val="et-EE"/>
        </w:rPr>
        <w:t>järelevalvetasu</w:t>
      </w:r>
      <w:r w:rsidR="00CE1A2D" w:rsidRPr="00DE1F89">
        <w:rPr>
          <w:rFonts w:cs="Arial"/>
          <w:sz w:val="20"/>
          <w:szCs w:val="20"/>
          <w:lang w:val="et-EE"/>
        </w:rPr>
        <w:t xml:space="preserve"> selle aasta eest, mil universaalteenuse osutamise kohustus </w:t>
      </w:r>
      <w:r w:rsidR="002152A1" w:rsidRPr="00DE1F89">
        <w:rPr>
          <w:rFonts w:cs="Arial"/>
          <w:sz w:val="20"/>
          <w:szCs w:val="20"/>
          <w:lang w:val="et-EE"/>
        </w:rPr>
        <w:t>lõpetatakse (st 2024. aasta eest).</w:t>
      </w:r>
      <w:r w:rsidR="005070B3" w:rsidRPr="00DE1F89">
        <w:rPr>
          <w:rFonts w:cs="Arial"/>
          <w:sz w:val="20"/>
          <w:szCs w:val="20"/>
          <w:lang w:val="et-EE"/>
        </w:rPr>
        <w:t xml:space="preserve"> </w:t>
      </w:r>
      <w:r w:rsidR="0058688C" w:rsidRPr="00DE1F89">
        <w:rPr>
          <w:rFonts w:cs="Arial"/>
          <w:sz w:val="20"/>
          <w:szCs w:val="20"/>
          <w:lang w:val="et-EE"/>
        </w:rPr>
        <w:t xml:space="preserve"> </w:t>
      </w:r>
    </w:p>
    <w:p w14:paraId="16AC547A" w14:textId="77777777" w:rsidR="00DF7A24" w:rsidRPr="00DE1F89" w:rsidRDefault="00DF7A24" w:rsidP="00471882">
      <w:pPr>
        <w:tabs>
          <w:tab w:val="left" w:pos="426"/>
        </w:tabs>
        <w:jc w:val="both"/>
        <w:rPr>
          <w:rFonts w:cs="Arial"/>
          <w:sz w:val="20"/>
          <w:szCs w:val="20"/>
          <w:lang w:val="et-EE"/>
        </w:rPr>
      </w:pPr>
    </w:p>
    <w:p w14:paraId="6AEC190E" w14:textId="7F5E05E9" w:rsidR="00D02EDD" w:rsidRPr="00DE1F89" w:rsidRDefault="00B217DD" w:rsidP="00D02EDD">
      <w:pPr>
        <w:jc w:val="both"/>
        <w:rPr>
          <w:rFonts w:cs="Arial"/>
          <w:sz w:val="20"/>
          <w:szCs w:val="20"/>
        </w:rPr>
      </w:pPr>
      <w:r w:rsidRPr="00DE1F89">
        <w:rPr>
          <w:rFonts w:cs="Arial"/>
          <w:sz w:val="20"/>
          <w:szCs w:val="20"/>
          <w:lang w:val="et-EE"/>
        </w:rPr>
        <w:t>Eelnevast tulenevalt teem</w:t>
      </w:r>
      <w:r w:rsidR="004837AA" w:rsidRPr="00DE1F89">
        <w:rPr>
          <w:rFonts w:cs="Arial"/>
          <w:sz w:val="20"/>
          <w:szCs w:val="20"/>
          <w:lang w:val="et-EE"/>
        </w:rPr>
        <w:t>e</w:t>
      </w:r>
      <w:r w:rsidRPr="00DE1F89">
        <w:rPr>
          <w:rFonts w:cs="Arial"/>
          <w:sz w:val="20"/>
          <w:szCs w:val="20"/>
          <w:lang w:val="et-EE"/>
        </w:rPr>
        <w:t xml:space="preserve"> ettepaneku täiendada </w:t>
      </w:r>
      <w:r w:rsidR="00741D42" w:rsidRPr="00DE1F89">
        <w:rPr>
          <w:rFonts w:cs="Arial"/>
          <w:sz w:val="20"/>
          <w:szCs w:val="20"/>
          <w:lang w:val="et-EE"/>
        </w:rPr>
        <w:t xml:space="preserve">eelnõu § </w:t>
      </w:r>
      <w:r w:rsidR="005522FA" w:rsidRPr="00DE1F89">
        <w:rPr>
          <w:rFonts w:cs="Arial"/>
          <w:sz w:val="20"/>
          <w:szCs w:val="20"/>
          <w:lang w:val="et-EE"/>
        </w:rPr>
        <w:t>1 punkti 9</w:t>
      </w:r>
      <w:r w:rsidR="00986BF0" w:rsidRPr="00DE1F89">
        <w:rPr>
          <w:rFonts w:cs="Arial"/>
          <w:sz w:val="20"/>
          <w:szCs w:val="20"/>
          <w:lang w:val="et-EE"/>
        </w:rPr>
        <w:t>)</w:t>
      </w:r>
      <w:r w:rsidR="005522FA" w:rsidRPr="00DE1F89">
        <w:rPr>
          <w:rFonts w:cs="Arial"/>
          <w:sz w:val="20"/>
          <w:szCs w:val="20"/>
          <w:lang w:val="et-EE"/>
        </w:rPr>
        <w:t xml:space="preserve"> järgmiselt</w:t>
      </w:r>
      <w:r w:rsidR="00E116D8" w:rsidRPr="00DE1F89">
        <w:rPr>
          <w:rFonts w:cs="Arial"/>
          <w:sz w:val="20"/>
          <w:szCs w:val="20"/>
          <w:lang w:val="et-EE"/>
        </w:rPr>
        <w:t xml:space="preserve"> (täiendus lisatud </w:t>
      </w:r>
      <w:proofErr w:type="spellStart"/>
      <w:r w:rsidR="00E116D8" w:rsidRPr="00DE1F89">
        <w:rPr>
          <w:rFonts w:cs="Arial"/>
          <w:sz w:val="20"/>
          <w:szCs w:val="20"/>
          <w:lang w:val="et-EE"/>
        </w:rPr>
        <w:t>track</w:t>
      </w:r>
      <w:proofErr w:type="spellEnd"/>
      <w:r w:rsidR="00E116D8" w:rsidRPr="00DE1F89">
        <w:rPr>
          <w:rFonts w:cs="Arial"/>
          <w:sz w:val="20"/>
          <w:szCs w:val="20"/>
          <w:lang w:val="et-EE"/>
        </w:rPr>
        <w:t xml:space="preserve"> </w:t>
      </w:r>
      <w:proofErr w:type="spellStart"/>
      <w:r w:rsidR="00E116D8" w:rsidRPr="00DE1F89">
        <w:rPr>
          <w:rFonts w:cs="Arial"/>
          <w:sz w:val="20"/>
          <w:szCs w:val="20"/>
          <w:lang w:val="et-EE"/>
        </w:rPr>
        <w:t>change’is</w:t>
      </w:r>
      <w:proofErr w:type="spellEnd"/>
      <w:r w:rsidR="00E116D8" w:rsidRPr="00DE1F89">
        <w:rPr>
          <w:rFonts w:cs="Arial"/>
          <w:sz w:val="20"/>
          <w:szCs w:val="20"/>
          <w:lang w:val="et-EE"/>
        </w:rPr>
        <w:t>)</w:t>
      </w:r>
      <w:r w:rsidR="00D02EDD" w:rsidRPr="00DE1F89">
        <w:rPr>
          <w:rFonts w:cs="Arial"/>
          <w:sz w:val="20"/>
          <w:szCs w:val="20"/>
        </w:rPr>
        <w:t>:</w:t>
      </w:r>
    </w:p>
    <w:p w14:paraId="7E8A2152" w14:textId="77777777" w:rsidR="00D02EDD" w:rsidRPr="00DE1F89" w:rsidRDefault="00D02EDD" w:rsidP="00D02EDD">
      <w:pPr>
        <w:jc w:val="both"/>
        <w:rPr>
          <w:rFonts w:cs="Arial"/>
          <w:i/>
          <w:iCs/>
          <w:sz w:val="20"/>
          <w:szCs w:val="20"/>
        </w:rPr>
      </w:pPr>
    </w:p>
    <w:p w14:paraId="142D5515" w14:textId="77777777" w:rsidR="00D02EDD" w:rsidRPr="00DE1F89" w:rsidRDefault="00D02EDD" w:rsidP="00D23CC2">
      <w:pPr>
        <w:autoSpaceDE w:val="0"/>
        <w:autoSpaceDN w:val="0"/>
        <w:spacing w:after="60"/>
        <w:rPr>
          <w:rFonts w:cs="Arial"/>
          <w:i/>
          <w:iCs/>
          <w:sz w:val="20"/>
          <w:szCs w:val="20"/>
          <w:lang w:eastAsia="et-EE"/>
        </w:rPr>
      </w:pPr>
      <w:r w:rsidRPr="00DE1F89">
        <w:rPr>
          <w:rFonts w:cs="Arial"/>
          <w:i/>
          <w:iCs/>
          <w:sz w:val="20"/>
          <w:szCs w:val="20"/>
          <w:lang w:eastAsia="et-EE"/>
        </w:rPr>
        <w:t>Paragrahvi 109</w:t>
      </w:r>
      <w:r w:rsidRPr="00DE1F89">
        <w:rPr>
          <w:rFonts w:cs="Arial"/>
          <w:i/>
          <w:iCs/>
          <w:sz w:val="20"/>
          <w:szCs w:val="20"/>
          <w:vertAlign w:val="superscript"/>
          <w:lang w:eastAsia="et-EE"/>
        </w:rPr>
        <w:t>2</w:t>
      </w:r>
      <w:r w:rsidRPr="00DE1F89">
        <w:rPr>
          <w:rFonts w:cs="Arial"/>
          <w:i/>
          <w:iCs/>
          <w:sz w:val="20"/>
          <w:szCs w:val="20"/>
          <w:lang w:eastAsia="et-EE"/>
        </w:rPr>
        <w:t xml:space="preserve"> täiendatakse lõigetega 3-5 järgmises sõnastuses:</w:t>
      </w:r>
    </w:p>
    <w:p w14:paraId="2A25B7B5" w14:textId="77777777" w:rsidR="00D02EDD" w:rsidRPr="00DE1F89" w:rsidRDefault="00D02EDD" w:rsidP="00D23CC2">
      <w:pPr>
        <w:autoSpaceDE w:val="0"/>
        <w:autoSpaceDN w:val="0"/>
        <w:spacing w:after="60"/>
        <w:rPr>
          <w:rFonts w:cs="Arial"/>
          <w:i/>
          <w:iCs/>
          <w:sz w:val="20"/>
          <w:szCs w:val="20"/>
          <w:lang w:eastAsia="et-EE"/>
        </w:rPr>
      </w:pPr>
      <w:r w:rsidRPr="00DE1F89">
        <w:rPr>
          <w:rFonts w:cs="Arial"/>
          <w:i/>
          <w:iCs/>
          <w:sz w:val="20"/>
          <w:szCs w:val="20"/>
          <w:lang w:eastAsia="et-EE"/>
        </w:rPr>
        <w:t>„(3) Universaalteenuse pakkumine lõpetatakse 2024. aasta 1. mail. Elektrimüüja teavitab</w:t>
      </w:r>
    </w:p>
    <w:p w14:paraId="0405739F" w14:textId="77777777" w:rsidR="00D02EDD" w:rsidRPr="00DE1F89" w:rsidRDefault="00D02EDD" w:rsidP="00D23CC2">
      <w:pPr>
        <w:autoSpaceDE w:val="0"/>
        <w:autoSpaceDN w:val="0"/>
        <w:spacing w:after="60"/>
        <w:rPr>
          <w:rFonts w:cs="Arial"/>
          <w:i/>
          <w:iCs/>
          <w:sz w:val="20"/>
          <w:szCs w:val="20"/>
          <w:lang w:eastAsia="et-EE"/>
        </w:rPr>
      </w:pPr>
      <w:r w:rsidRPr="00DE1F89">
        <w:rPr>
          <w:rFonts w:cs="Arial"/>
          <w:i/>
          <w:iCs/>
          <w:sz w:val="20"/>
          <w:szCs w:val="20"/>
          <w:lang w:eastAsia="et-EE"/>
        </w:rPr>
        <w:lastRenderedPageBreak/>
        <w:t>universaalteenusel olevaid kliente sellest ette 30 päeva ja annab võimaluse tarbijal valida endale</w:t>
      </w:r>
    </w:p>
    <w:p w14:paraId="60315E92" w14:textId="77777777" w:rsidR="00D02EDD" w:rsidRPr="00DE1F89" w:rsidRDefault="00D02EDD" w:rsidP="00D23CC2">
      <w:pPr>
        <w:autoSpaceDE w:val="0"/>
        <w:autoSpaceDN w:val="0"/>
        <w:spacing w:after="60"/>
        <w:rPr>
          <w:rFonts w:cs="Arial"/>
          <w:i/>
          <w:iCs/>
          <w:sz w:val="20"/>
          <w:szCs w:val="20"/>
          <w:lang w:eastAsia="et-EE"/>
        </w:rPr>
      </w:pPr>
      <w:r w:rsidRPr="00DE1F89">
        <w:rPr>
          <w:rFonts w:cs="Arial"/>
          <w:i/>
          <w:iCs/>
          <w:sz w:val="20"/>
          <w:szCs w:val="20"/>
          <w:lang w:eastAsia="et-EE"/>
        </w:rPr>
        <w:t>uus leping. Kui tarbija oma eelistusest müüjale teada ei anna, viib müüja universaalteenuse lepingu</w:t>
      </w:r>
    </w:p>
    <w:p w14:paraId="6105EFA3" w14:textId="77777777" w:rsidR="00D02EDD" w:rsidRPr="00DE1F89" w:rsidRDefault="00D02EDD" w:rsidP="00D23CC2">
      <w:pPr>
        <w:autoSpaceDE w:val="0"/>
        <w:autoSpaceDN w:val="0"/>
        <w:spacing w:after="60"/>
        <w:rPr>
          <w:rFonts w:cs="Arial"/>
          <w:i/>
          <w:iCs/>
          <w:sz w:val="20"/>
          <w:szCs w:val="20"/>
          <w:lang w:eastAsia="et-EE"/>
        </w:rPr>
      </w:pPr>
      <w:r w:rsidRPr="00DE1F89">
        <w:rPr>
          <w:rFonts w:cs="Arial"/>
          <w:i/>
          <w:iCs/>
          <w:sz w:val="20"/>
          <w:szCs w:val="20"/>
          <w:lang w:eastAsia="et-EE"/>
        </w:rPr>
        <w:t>lõppemisel tarbija üle börsihinnal põhinevale elektrimüügilepingule sellel hetkel müüja</w:t>
      </w:r>
    </w:p>
    <w:p w14:paraId="3BC72FEF" w14:textId="77777777" w:rsidR="00D02EDD" w:rsidRPr="00DE1F89" w:rsidRDefault="00D02EDD" w:rsidP="00D23CC2">
      <w:pPr>
        <w:autoSpaceDE w:val="0"/>
        <w:autoSpaceDN w:val="0"/>
        <w:spacing w:after="60"/>
        <w:rPr>
          <w:rFonts w:cs="Arial"/>
          <w:i/>
          <w:iCs/>
          <w:sz w:val="20"/>
          <w:szCs w:val="20"/>
          <w:lang w:eastAsia="et-EE"/>
        </w:rPr>
      </w:pPr>
      <w:r w:rsidRPr="00DE1F89">
        <w:rPr>
          <w:rFonts w:cs="Arial"/>
          <w:i/>
          <w:iCs/>
          <w:sz w:val="20"/>
          <w:szCs w:val="20"/>
          <w:lang w:eastAsia="et-EE"/>
        </w:rPr>
        <w:t>pakutavatel üldlevinud tingimustel.</w:t>
      </w:r>
    </w:p>
    <w:p w14:paraId="6386B6FE" w14:textId="77777777" w:rsidR="00D02EDD" w:rsidRPr="00DE1F89" w:rsidRDefault="00D02EDD" w:rsidP="00D23CC2">
      <w:pPr>
        <w:spacing w:after="60"/>
        <w:rPr>
          <w:rFonts w:cs="Arial"/>
          <w:i/>
          <w:iCs/>
          <w:sz w:val="20"/>
          <w:szCs w:val="20"/>
          <w:lang w:eastAsia="et-EE"/>
        </w:rPr>
      </w:pPr>
      <w:r w:rsidRPr="00DE1F89">
        <w:rPr>
          <w:rFonts w:cs="Arial"/>
          <w:i/>
          <w:iCs/>
          <w:sz w:val="20"/>
          <w:szCs w:val="20"/>
          <w:lang w:eastAsia="et-EE"/>
        </w:rPr>
        <w:t>(4) Universaalteenuse osutamise lepingut võib sõlmida kuni 2024. aasta 31. märtsini</w:t>
      </w:r>
    </w:p>
    <w:p w14:paraId="4B291FB8" w14:textId="77777777" w:rsidR="00D23CC2" w:rsidRPr="00DE1F89" w:rsidRDefault="00D23CC2" w:rsidP="00D23CC2">
      <w:pPr>
        <w:spacing w:after="60"/>
        <w:rPr>
          <w:ins w:id="0" w:author="Andres Tropp" w:date="2024-02-01T11:38:00Z"/>
          <w:rFonts w:cs="Arial"/>
          <w:i/>
          <w:iCs/>
          <w:sz w:val="20"/>
          <w:szCs w:val="20"/>
          <w14:ligatures w14:val="standardContextual"/>
        </w:rPr>
      </w:pPr>
      <w:ins w:id="1" w:author="Andres Tropp" w:date="2024-02-01T11:38:00Z">
        <w:r w:rsidRPr="00DE1F89">
          <w:rPr>
            <w:rFonts w:cs="Arial"/>
            <w:i/>
            <w:iCs/>
            <w:sz w:val="20"/>
            <w:szCs w:val="20"/>
            <w:lang w:eastAsia="et-EE"/>
          </w:rPr>
          <w:t>(5) Tootja, kellel on kohustus käesoleva seaduse § 76</w:t>
        </w:r>
        <w:r w:rsidRPr="00DE1F89">
          <w:rPr>
            <w:rFonts w:cs="Arial"/>
            <w:i/>
            <w:iCs/>
            <w:sz w:val="20"/>
            <w:szCs w:val="20"/>
            <w:vertAlign w:val="superscript"/>
            <w:lang w:eastAsia="et-EE"/>
          </w:rPr>
          <w:t>6</w:t>
        </w:r>
        <w:r w:rsidRPr="00DE1F89">
          <w:rPr>
            <w:rFonts w:cs="Arial"/>
            <w:i/>
            <w:iCs/>
            <w:sz w:val="20"/>
            <w:szCs w:val="20"/>
            <w:lang w:eastAsia="et-EE"/>
          </w:rPr>
          <w:t xml:space="preserve"> alusel toota elektrienergiat universaalteenuse osutamiseks, ei ole kohustatud tasuma 2024. aasta eest järelevalvetasu konkurentsiseaduse peatüki 7</w:t>
        </w:r>
        <w:r w:rsidRPr="00DE1F89">
          <w:rPr>
            <w:rFonts w:cs="Arial"/>
            <w:i/>
            <w:iCs/>
            <w:sz w:val="20"/>
            <w:szCs w:val="20"/>
            <w:vertAlign w:val="superscript"/>
            <w:lang w:eastAsia="et-EE"/>
          </w:rPr>
          <w:t>1</w:t>
        </w:r>
        <w:r w:rsidRPr="00DE1F89">
          <w:rPr>
            <w:rFonts w:cs="Arial"/>
            <w:i/>
            <w:iCs/>
            <w:sz w:val="20"/>
            <w:szCs w:val="20"/>
            <w:lang w:eastAsia="et-EE"/>
          </w:rPr>
          <w:t xml:space="preserve"> alusel“.</w:t>
        </w:r>
      </w:ins>
    </w:p>
    <w:p w14:paraId="667120E3" w14:textId="77777777" w:rsidR="00A93D07" w:rsidRPr="00DE1F89" w:rsidRDefault="00A93D07" w:rsidP="00471882">
      <w:pPr>
        <w:tabs>
          <w:tab w:val="left" w:pos="426"/>
        </w:tabs>
        <w:jc w:val="both"/>
        <w:rPr>
          <w:rFonts w:cs="Arial"/>
          <w:sz w:val="20"/>
          <w:szCs w:val="20"/>
          <w:lang w:val="et-EE"/>
        </w:rPr>
      </w:pPr>
    </w:p>
    <w:p w14:paraId="1E1C639A" w14:textId="77777777" w:rsidR="00EE0A3E" w:rsidRPr="00DE1F89" w:rsidRDefault="00EE0A3E" w:rsidP="00471882">
      <w:pPr>
        <w:tabs>
          <w:tab w:val="left" w:pos="426"/>
        </w:tabs>
        <w:jc w:val="both"/>
        <w:rPr>
          <w:rFonts w:cs="Arial"/>
          <w:sz w:val="20"/>
          <w:szCs w:val="20"/>
          <w:lang w:val="et-EE"/>
        </w:rPr>
      </w:pPr>
    </w:p>
    <w:p w14:paraId="7D02051C" w14:textId="77777777" w:rsidR="00066FCD" w:rsidRPr="00DE1F89" w:rsidRDefault="00066FCD" w:rsidP="00471882">
      <w:pPr>
        <w:tabs>
          <w:tab w:val="left" w:pos="426"/>
        </w:tabs>
        <w:jc w:val="both"/>
        <w:rPr>
          <w:rFonts w:cs="Arial"/>
          <w:sz w:val="20"/>
          <w:szCs w:val="20"/>
          <w:lang w:val="et-EE"/>
        </w:rPr>
      </w:pPr>
    </w:p>
    <w:p w14:paraId="0A2601D6" w14:textId="77777777" w:rsidR="006A45C9" w:rsidRPr="00DE1F89" w:rsidRDefault="006A45C9" w:rsidP="00471882">
      <w:pPr>
        <w:tabs>
          <w:tab w:val="left" w:pos="426"/>
        </w:tabs>
        <w:jc w:val="both"/>
        <w:rPr>
          <w:rFonts w:cs="Arial"/>
          <w:sz w:val="20"/>
          <w:szCs w:val="20"/>
          <w:lang w:val="et-EE"/>
        </w:rPr>
      </w:pPr>
    </w:p>
    <w:p w14:paraId="5BA8DBA8" w14:textId="476D42C3" w:rsidR="00066FCD" w:rsidRPr="00DE1F89" w:rsidRDefault="00066FCD" w:rsidP="00471882">
      <w:pPr>
        <w:tabs>
          <w:tab w:val="left" w:pos="426"/>
        </w:tabs>
        <w:jc w:val="both"/>
        <w:rPr>
          <w:rFonts w:cs="Arial"/>
          <w:sz w:val="20"/>
          <w:szCs w:val="20"/>
          <w:lang w:val="et-EE"/>
        </w:rPr>
      </w:pPr>
      <w:r w:rsidRPr="00DE1F89">
        <w:rPr>
          <w:rFonts w:cs="Arial"/>
          <w:sz w:val="20"/>
          <w:szCs w:val="20"/>
          <w:lang w:val="et-EE"/>
        </w:rPr>
        <w:t>Lugupidamisega</w:t>
      </w:r>
    </w:p>
    <w:p w14:paraId="3780FFA6" w14:textId="77777777" w:rsidR="00066FCD" w:rsidRPr="00DE1F89" w:rsidRDefault="00066FCD" w:rsidP="00471882">
      <w:pPr>
        <w:tabs>
          <w:tab w:val="left" w:pos="426"/>
        </w:tabs>
        <w:jc w:val="both"/>
        <w:rPr>
          <w:rFonts w:cs="Arial"/>
          <w:sz w:val="20"/>
          <w:szCs w:val="20"/>
          <w:lang w:val="et-EE"/>
        </w:rPr>
      </w:pPr>
    </w:p>
    <w:p w14:paraId="1F5EEF1D" w14:textId="5A03CC30" w:rsidR="00066FCD" w:rsidRPr="00DE1F89" w:rsidRDefault="00066FCD" w:rsidP="00471882">
      <w:pPr>
        <w:tabs>
          <w:tab w:val="left" w:pos="426"/>
        </w:tabs>
        <w:jc w:val="both"/>
        <w:rPr>
          <w:rFonts w:cs="Arial"/>
          <w:sz w:val="20"/>
          <w:szCs w:val="20"/>
          <w:lang w:val="et-EE"/>
        </w:rPr>
      </w:pPr>
      <w:r w:rsidRPr="00DE1F89">
        <w:rPr>
          <w:rFonts w:cs="Arial"/>
          <w:sz w:val="20"/>
          <w:szCs w:val="20"/>
          <w:lang w:val="et-EE"/>
        </w:rPr>
        <w:t>(digitaalselt allkirjastatud)</w:t>
      </w:r>
    </w:p>
    <w:p w14:paraId="1E0DCD20" w14:textId="77777777" w:rsidR="00066FCD" w:rsidRPr="00DE1F89" w:rsidRDefault="00066FCD" w:rsidP="00471882">
      <w:pPr>
        <w:tabs>
          <w:tab w:val="left" w:pos="426"/>
        </w:tabs>
        <w:jc w:val="both"/>
        <w:rPr>
          <w:rFonts w:cs="Arial"/>
          <w:sz w:val="20"/>
          <w:szCs w:val="20"/>
          <w:lang w:val="et-EE"/>
        </w:rPr>
      </w:pPr>
    </w:p>
    <w:p w14:paraId="476BD87C" w14:textId="53ED99F7" w:rsidR="00066FCD" w:rsidRPr="00DE1F89" w:rsidRDefault="00066FCD" w:rsidP="00471882">
      <w:pPr>
        <w:tabs>
          <w:tab w:val="left" w:pos="426"/>
        </w:tabs>
        <w:jc w:val="both"/>
        <w:rPr>
          <w:rFonts w:cs="Arial"/>
          <w:sz w:val="20"/>
          <w:szCs w:val="20"/>
          <w:lang w:val="et-EE"/>
        </w:rPr>
      </w:pPr>
      <w:r w:rsidRPr="00DE1F89">
        <w:rPr>
          <w:rFonts w:cs="Arial"/>
          <w:sz w:val="20"/>
          <w:szCs w:val="20"/>
          <w:lang w:val="et-EE"/>
        </w:rPr>
        <w:t>Andrus Durejko</w:t>
      </w:r>
    </w:p>
    <w:p w14:paraId="59BB3AC5" w14:textId="598032DD" w:rsidR="00066FCD" w:rsidRPr="00DE1F89" w:rsidRDefault="00DE1F89" w:rsidP="00471882">
      <w:pPr>
        <w:tabs>
          <w:tab w:val="left" w:pos="426"/>
        </w:tabs>
        <w:jc w:val="both"/>
        <w:rPr>
          <w:rFonts w:cs="Arial"/>
          <w:sz w:val="20"/>
          <w:szCs w:val="20"/>
          <w:lang w:val="et-EE"/>
        </w:rPr>
      </w:pPr>
      <w:r>
        <w:rPr>
          <w:rFonts w:cs="Arial"/>
          <w:sz w:val="20"/>
          <w:szCs w:val="20"/>
          <w:lang w:val="et-EE"/>
        </w:rPr>
        <w:t>j</w:t>
      </w:r>
      <w:r w:rsidR="00066FCD" w:rsidRPr="00DE1F89">
        <w:rPr>
          <w:rFonts w:cs="Arial"/>
          <w:sz w:val="20"/>
          <w:szCs w:val="20"/>
          <w:lang w:val="et-EE"/>
        </w:rPr>
        <w:t>uhatuse esimees</w:t>
      </w:r>
    </w:p>
    <w:p w14:paraId="66FCEBB9" w14:textId="77777777" w:rsidR="00261EE5" w:rsidRPr="00DE1F89" w:rsidRDefault="00261EE5" w:rsidP="00471882">
      <w:pPr>
        <w:tabs>
          <w:tab w:val="left" w:pos="426"/>
        </w:tabs>
        <w:jc w:val="both"/>
        <w:rPr>
          <w:rFonts w:cs="Arial"/>
          <w:sz w:val="20"/>
          <w:szCs w:val="20"/>
          <w:lang w:val="et-EE"/>
        </w:rPr>
      </w:pPr>
    </w:p>
    <w:p w14:paraId="38C8E606" w14:textId="77777777" w:rsidR="00065387" w:rsidRPr="00DE1F89" w:rsidRDefault="00065387" w:rsidP="00471882">
      <w:pPr>
        <w:tabs>
          <w:tab w:val="left" w:pos="426"/>
        </w:tabs>
        <w:jc w:val="both"/>
        <w:rPr>
          <w:rFonts w:cs="Arial"/>
          <w:sz w:val="20"/>
          <w:szCs w:val="20"/>
          <w:lang w:val="et-EE"/>
        </w:rPr>
      </w:pPr>
    </w:p>
    <w:p w14:paraId="7C9DD5E6" w14:textId="77777777" w:rsidR="00065387" w:rsidRPr="00DE1F89" w:rsidRDefault="00065387" w:rsidP="00471882">
      <w:pPr>
        <w:tabs>
          <w:tab w:val="left" w:pos="426"/>
        </w:tabs>
        <w:jc w:val="both"/>
        <w:rPr>
          <w:rFonts w:cs="Arial"/>
          <w:sz w:val="20"/>
          <w:szCs w:val="20"/>
          <w:lang w:val="et-EE"/>
        </w:rPr>
      </w:pPr>
    </w:p>
    <w:p w14:paraId="79D9D40C" w14:textId="77777777" w:rsidR="00C13A06" w:rsidRPr="00DE1F89" w:rsidRDefault="00C13A06" w:rsidP="00471882">
      <w:pPr>
        <w:tabs>
          <w:tab w:val="left" w:pos="426"/>
        </w:tabs>
        <w:jc w:val="both"/>
        <w:rPr>
          <w:rFonts w:cs="Arial"/>
          <w:sz w:val="20"/>
          <w:szCs w:val="20"/>
          <w:lang w:val="et-EE"/>
        </w:rPr>
      </w:pPr>
    </w:p>
    <w:sectPr w:rsidR="00C13A06" w:rsidRPr="00DE1F89" w:rsidSect="00C13A06">
      <w:headerReference w:type="first" r:id="rId10"/>
      <w:footerReference w:type="first" r:id="rId11"/>
      <w:pgSz w:w="11900" w:h="16840"/>
      <w:pgMar w:top="1247" w:right="1247" w:bottom="1247" w:left="1247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9553B" w14:textId="77777777" w:rsidR="000A27B5" w:rsidRDefault="000A27B5">
      <w:r>
        <w:separator/>
      </w:r>
    </w:p>
  </w:endnote>
  <w:endnote w:type="continuationSeparator" w:id="0">
    <w:p w14:paraId="71B4D463" w14:textId="77777777" w:rsidR="000A27B5" w:rsidRDefault="000A2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0" w:type="auto"/>
      <w:tblLook w:val="0000" w:firstRow="0" w:lastRow="0" w:firstColumn="0" w:lastColumn="0" w:noHBand="0" w:noVBand="0"/>
    </w:tblPr>
    <w:tblGrid>
      <w:gridCol w:w="3794"/>
      <w:gridCol w:w="2126"/>
    </w:tblGrid>
    <w:tr w:rsidR="00AA3134" w:rsidRPr="0098637E" w14:paraId="3180F1AB" w14:textId="77777777" w:rsidTr="0098637E">
      <w:tc>
        <w:tcPr>
          <w:tcW w:w="3794" w:type="dxa"/>
        </w:tcPr>
        <w:p w14:paraId="008549F9" w14:textId="77777777" w:rsidR="00AA3134" w:rsidRPr="0098637E" w:rsidRDefault="0098637E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br/>
          </w:r>
          <w:r w:rsidR="00AA3134"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EESTI ENERGIA AS</w:t>
          </w:r>
        </w:p>
      </w:tc>
      <w:tc>
        <w:tcPr>
          <w:tcW w:w="2126" w:type="dxa"/>
        </w:tcPr>
        <w:p w14:paraId="14739752" w14:textId="77777777" w:rsidR="00AA3134" w:rsidRPr="0098637E" w:rsidRDefault="00AA3134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A3134" w:rsidRPr="0098637E" w14:paraId="61A76FAE" w14:textId="77777777" w:rsidTr="0098637E">
      <w:tc>
        <w:tcPr>
          <w:tcW w:w="3794" w:type="dxa"/>
        </w:tcPr>
        <w:p w14:paraId="3AC3FA09" w14:textId="77777777" w:rsidR="00AA3134" w:rsidRPr="0098637E" w:rsidRDefault="006F32B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Lelle 22, 11318</w:t>
          </w:r>
          <w:r w:rsidR="00B34061"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Tallinn</w:t>
          </w:r>
        </w:p>
        <w:p w14:paraId="0B5C035A" w14:textId="77777777" w:rsidR="00AA3134" w:rsidRPr="0098637E" w:rsidRDefault="00B34061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Tel</w:t>
          </w:r>
          <w:proofErr w:type="spellEnd"/>
          <w:r w:rsidR="00A629B7"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46</w:t>
          </w:r>
          <w:r w:rsidR="00AA3134"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5 2222</w:t>
          </w:r>
        </w:p>
        <w:p w14:paraId="63F947D8" w14:textId="77777777" w:rsidR="00AA3134" w:rsidRPr="0098637E" w:rsidRDefault="00B34061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Faks</w:t>
          </w:r>
          <w:proofErr w:type="spellEnd"/>
          <w:r w:rsidR="00A629B7"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46</w:t>
          </w:r>
          <w:r w:rsidR="00AA3134"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5 2200</w:t>
          </w:r>
        </w:p>
      </w:tc>
      <w:tc>
        <w:tcPr>
          <w:tcW w:w="2126" w:type="dxa"/>
        </w:tcPr>
        <w:p w14:paraId="6D46137D" w14:textId="77777777" w:rsidR="00AA3134" w:rsidRPr="0098637E" w:rsidRDefault="00B34061" w:rsidP="00E461B2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Reg</w:t>
          </w:r>
          <w:proofErr w:type="spellEnd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. </w:t>
          </w:r>
          <w:proofErr w:type="spellStart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kood</w:t>
          </w:r>
          <w:proofErr w:type="spellEnd"/>
          <w:r w:rsidR="00AA3134"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10421629</w:t>
          </w:r>
        </w:p>
        <w:p w14:paraId="3466A370" w14:textId="77777777" w:rsidR="00AA3134" w:rsidRPr="0098637E" w:rsidRDefault="00AA3134" w:rsidP="00E461B2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info@energia.ee</w:t>
          </w:r>
        </w:p>
        <w:p w14:paraId="6098D16F" w14:textId="77777777" w:rsidR="00AA3134" w:rsidRPr="0098637E" w:rsidRDefault="00AA3134" w:rsidP="00E461B2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www.energia.ee</w:t>
          </w:r>
        </w:p>
      </w:tc>
    </w:tr>
  </w:tbl>
  <w:p w14:paraId="6F7456AD" w14:textId="764715CF" w:rsidR="00AA3134" w:rsidRPr="0098637E" w:rsidRDefault="0091746B">
    <w:pPr>
      <w:pStyle w:val="Footer"/>
      <w:rPr>
        <w:rFonts w:cs="Arial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75DFE5BF" wp14:editId="56C9DD56">
          <wp:simplePos x="0" y="0"/>
          <wp:positionH relativeFrom="page">
            <wp:posOffset>-345057</wp:posOffset>
          </wp:positionH>
          <wp:positionV relativeFrom="paragraph">
            <wp:posOffset>-6590</wp:posOffset>
          </wp:positionV>
          <wp:extent cx="7901305" cy="1351624"/>
          <wp:effectExtent l="0" t="0" r="4445" b="127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6904" cy="13560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E3B0A" w14:textId="77777777" w:rsidR="000A27B5" w:rsidRDefault="000A27B5">
      <w:r>
        <w:separator/>
      </w:r>
    </w:p>
  </w:footnote>
  <w:footnote w:type="continuationSeparator" w:id="0">
    <w:p w14:paraId="43DDA526" w14:textId="77777777" w:rsidR="000A27B5" w:rsidRDefault="000A2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C3F9D" w14:textId="5131270F" w:rsidR="00AA3134" w:rsidRDefault="0091746B">
    <w:pPr>
      <w:pStyle w:val="Header"/>
    </w:pPr>
    <w:r>
      <w:rPr>
        <w:noProof/>
        <w:lang w:val="et-EE" w:eastAsia="et-EE"/>
      </w:rPr>
      <w:drawing>
        <wp:anchor distT="0" distB="0" distL="114300" distR="114300" simplePos="0" relativeHeight="251658240" behindDoc="1" locked="1" layoutInCell="1" allowOverlap="1" wp14:anchorId="203A4117" wp14:editId="24D9C396">
          <wp:simplePos x="0" y="0"/>
          <wp:positionH relativeFrom="page">
            <wp:posOffset>5233670</wp:posOffset>
          </wp:positionH>
          <wp:positionV relativeFrom="page">
            <wp:posOffset>433070</wp:posOffset>
          </wp:positionV>
          <wp:extent cx="1889760" cy="654050"/>
          <wp:effectExtent l="0" t="0" r="0" b="0"/>
          <wp:wrapNone/>
          <wp:docPr id="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9760" cy="654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82685">
      <w:tab/>
    </w:r>
    <w:r w:rsidR="00E82685">
      <w:tab/>
    </w:r>
    <w:r w:rsidR="00E82685">
      <w:tab/>
    </w:r>
    <w:r w:rsidR="00E82685">
      <w:tab/>
    </w:r>
    <w:r w:rsidR="00E82685">
      <w:tab/>
    </w:r>
    <w:r w:rsidR="00E8268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CAC1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7B03A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268B9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FC8C6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A10E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972DD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1AA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E6E01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EFAD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76D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05AEC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7855776">
    <w:abstractNumId w:val="10"/>
  </w:num>
  <w:num w:numId="2" w16cid:durableId="338893135">
    <w:abstractNumId w:val="8"/>
  </w:num>
  <w:num w:numId="3" w16cid:durableId="723914221">
    <w:abstractNumId w:val="7"/>
  </w:num>
  <w:num w:numId="4" w16cid:durableId="2125995752">
    <w:abstractNumId w:val="6"/>
  </w:num>
  <w:num w:numId="5" w16cid:durableId="1613592223">
    <w:abstractNumId w:val="5"/>
  </w:num>
  <w:num w:numId="6" w16cid:durableId="311522759">
    <w:abstractNumId w:val="9"/>
  </w:num>
  <w:num w:numId="7" w16cid:durableId="522785579">
    <w:abstractNumId w:val="4"/>
  </w:num>
  <w:num w:numId="8" w16cid:durableId="433136160">
    <w:abstractNumId w:val="3"/>
  </w:num>
  <w:num w:numId="9" w16cid:durableId="1372874236">
    <w:abstractNumId w:val="2"/>
  </w:num>
  <w:num w:numId="10" w16cid:durableId="918908327">
    <w:abstractNumId w:val="1"/>
  </w:num>
  <w:num w:numId="11" w16cid:durableId="184779323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dres Tropp">
    <w15:presenceInfo w15:providerId="AD" w15:userId="S::Andres.Tropp@energia.ee::db480434-f3d4-4983-8092-125bbef510a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attachedTemplate r:id="rId1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A06"/>
    <w:rsid w:val="00004098"/>
    <w:rsid w:val="000053D9"/>
    <w:rsid w:val="000102D6"/>
    <w:rsid w:val="000161FA"/>
    <w:rsid w:val="000250B8"/>
    <w:rsid w:val="00026A1A"/>
    <w:rsid w:val="00033D82"/>
    <w:rsid w:val="00056F6B"/>
    <w:rsid w:val="00064B95"/>
    <w:rsid w:val="00065387"/>
    <w:rsid w:val="00066FCD"/>
    <w:rsid w:val="0007231C"/>
    <w:rsid w:val="00093B68"/>
    <w:rsid w:val="000A200D"/>
    <w:rsid w:val="000A27B5"/>
    <w:rsid w:val="000A5D9F"/>
    <w:rsid w:val="000C0515"/>
    <w:rsid w:val="000C05FA"/>
    <w:rsid w:val="000C241F"/>
    <w:rsid w:val="000D4AE6"/>
    <w:rsid w:val="000E53A7"/>
    <w:rsid w:val="000F546C"/>
    <w:rsid w:val="00100560"/>
    <w:rsid w:val="00112A50"/>
    <w:rsid w:val="00124A91"/>
    <w:rsid w:val="00162E7A"/>
    <w:rsid w:val="001671A4"/>
    <w:rsid w:val="00170B9A"/>
    <w:rsid w:val="0017707F"/>
    <w:rsid w:val="0018637A"/>
    <w:rsid w:val="00190F03"/>
    <w:rsid w:val="001921FE"/>
    <w:rsid w:val="00194D09"/>
    <w:rsid w:val="001A410D"/>
    <w:rsid w:val="001A7DA0"/>
    <w:rsid w:val="001B6415"/>
    <w:rsid w:val="001C0043"/>
    <w:rsid w:val="001D05F3"/>
    <w:rsid w:val="001D3A6D"/>
    <w:rsid w:val="001D5233"/>
    <w:rsid w:val="001E61E8"/>
    <w:rsid w:val="001E7F6C"/>
    <w:rsid w:val="001F2C67"/>
    <w:rsid w:val="001F3022"/>
    <w:rsid w:val="001F68B4"/>
    <w:rsid w:val="001F7AE6"/>
    <w:rsid w:val="002008DF"/>
    <w:rsid w:val="00201F4D"/>
    <w:rsid w:val="00207D56"/>
    <w:rsid w:val="0021362E"/>
    <w:rsid w:val="002152A1"/>
    <w:rsid w:val="002157A7"/>
    <w:rsid w:val="00227DB7"/>
    <w:rsid w:val="00234B36"/>
    <w:rsid w:val="00236D21"/>
    <w:rsid w:val="00246EE4"/>
    <w:rsid w:val="002517A1"/>
    <w:rsid w:val="002576FE"/>
    <w:rsid w:val="00257BC3"/>
    <w:rsid w:val="00261EE5"/>
    <w:rsid w:val="002735A0"/>
    <w:rsid w:val="002800E4"/>
    <w:rsid w:val="00286B01"/>
    <w:rsid w:val="00293277"/>
    <w:rsid w:val="002945D3"/>
    <w:rsid w:val="002959D4"/>
    <w:rsid w:val="002976E0"/>
    <w:rsid w:val="00297AC7"/>
    <w:rsid w:val="002B3742"/>
    <w:rsid w:val="002C1E77"/>
    <w:rsid w:val="002C5411"/>
    <w:rsid w:val="002D037E"/>
    <w:rsid w:val="002D2532"/>
    <w:rsid w:val="002D3CD9"/>
    <w:rsid w:val="002D4D4C"/>
    <w:rsid w:val="002E621F"/>
    <w:rsid w:val="00300F9C"/>
    <w:rsid w:val="00314961"/>
    <w:rsid w:val="00314D24"/>
    <w:rsid w:val="003256E4"/>
    <w:rsid w:val="00326C8B"/>
    <w:rsid w:val="00332A9A"/>
    <w:rsid w:val="00341DD4"/>
    <w:rsid w:val="00344FF5"/>
    <w:rsid w:val="003465E8"/>
    <w:rsid w:val="00350609"/>
    <w:rsid w:val="00350B42"/>
    <w:rsid w:val="0035283B"/>
    <w:rsid w:val="003528D3"/>
    <w:rsid w:val="003711AC"/>
    <w:rsid w:val="00375CB1"/>
    <w:rsid w:val="00376B52"/>
    <w:rsid w:val="00384691"/>
    <w:rsid w:val="00391ACF"/>
    <w:rsid w:val="00391D1D"/>
    <w:rsid w:val="003960BF"/>
    <w:rsid w:val="003A2EF5"/>
    <w:rsid w:val="003A4648"/>
    <w:rsid w:val="003A5E78"/>
    <w:rsid w:val="003B3A38"/>
    <w:rsid w:val="003B56E0"/>
    <w:rsid w:val="003B70DD"/>
    <w:rsid w:val="003C16A3"/>
    <w:rsid w:val="003D1ED5"/>
    <w:rsid w:val="003D5D4E"/>
    <w:rsid w:val="003D62B0"/>
    <w:rsid w:val="003F43E0"/>
    <w:rsid w:val="003F4B21"/>
    <w:rsid w:val="00410CB7"/>
    <w:rsid w:val="0041794B"/>
    <w:rsid w:val="00421F3B"/>
    <w:rsid w:val="00427B32"/>
    <w:rsid w:val="0043119F"/>
    <w:rsid w:val="00432DD6"/>
    <w:rsid w:val="004349CE"/>
    <w:rsid w:val="00437AF9"/>
    <w:rsid w:val="00446F67"/>
    <w:rsid w:val="0046068A"/>
    <w:rsid w:val="00463976"/>
    <w:rsid w:val="00471882"/>
    <w:rsid w:val="00473B5C"/>
    <w:rsid w:val="004837AA"/>
    <w:rsid w:val="00490894"/>
    <w:rsid w:val="0049590E"/>
    <w:rsid w:val="00496FAF"/>
    <w:rsid w:val="00497F48"/>
    <w:rsid w:val="004A64E1"/>
    <w:rsid w:val="004B05C3"/>
    <w:rsid w:val="004B5DE0"/>
    <w:rsid w:val="004C5548"/>
    <w:rsid w:val="004C5840"/>
    <w:rsid w:val="004D2FE0"/>
    <w:rsid w:val="004D44B1"/>
    <w:rsid w:val="004E09DB"/>
    <w:rsid w:val="004E64EF"/>
    <w:rsid w:val="004F4732"/>
    <w:rsid w:val="004F6231"/>
    <w:rsid w:val="004F6CE3"/>
    <w:rsid w:val="005039F9"/>
    <w:rsid w:val="00506600"/>
    <w:rsid w:val="005070B3"/>
    <w:rsid w:val="00517245"/>
    <w:rsid w:val="00531E0D"/>
    <w:rsid w:val="00533497"/>
    <w:rsid w:val="005356BE"/>
    <w:rsid w:val="0055013D"/>
    <w:rsid w:val="005522FA"/>
    <w:rsid w:val="00561D9B"/>
    <w:rsid w:val="00563D07"/>
    <w:rsid w:val="00564F6A"/>
    <w:rsid w:val="005816E2"/>
    <w:rsid w:val="0058303E"/>
    <w:rsid w:val="00583CD2"/>
    <w:rsid w:val="0058688C"/>
    <w:rsid w:val="0059319C"/>
    <w:rsid w:val="00594DD4"/>
    <w:rsid w:val="005A221A"/>
    <w:rsid w:val="005B25F6"/>
    <w:rsid w:val="005B513D"/>
    <w:rsid w:val="005C4037"/>
    <w:rsid w:val="005D04A0"/>
    <w:rsid w:val="005D4C2D"/>
    <w:rsid w:val="005E11C9"/>
    <w:rsid w:val="005E1704"/>
    <w:rsid w:val="005E2DB2"/>
    <w:rsid w:val="005E4D22"/>
    <w:rsid w:val="005E531E"/>
    <w:rsid w:val="005E75FF"/>
    <w:rsid w:val="00603198"/>
    <w:rsid w:val="0062095C"/>
    <w:rsid w:val="0062730E"/>
    <w:rsid w:val="00641CD6"/>
    <w:rsid w:val="0064512F"/>
    <w:rsid w:val="00660708"/>
    <w:rsid w:val="00666725"/>
    <w:rsid w:val="006803CD"/>
    <w:rsid w:val="00683A1E"/>
    <w:rsid w:val="00685D72"/>
    <w:rsid w:val="00696BC2"/>
    <w:rsid w:val="006A1907"/>
    <w:rsid w:val="006A45C9"/>
    <w:rsid w:val="006A550B"/>
    <w:rsid w:val="006B0539"/>
    <w:rsid w:val="006B1C05"/>
    <w:rsid w:val="006D410D"/>
    <w:rsid w:val="006D5424"/>
    <w:rsid w:val="006D5557"/>
    <w:rsid w:val="006E7259"/>
    <w:rsid w:val="006F32B2"/>
    <w:rsid w:val="00700C66"/>
    <w:rsid w:val="007200BC"/>
    <w:rsid w:val="0072093E"/>
    <w:rsid w:val="00727E40"/>
    <w:rsid w:val="00730295"/>
    <w:rsid w:val="0073098B"/>
    <w:rsid w:val="00732816"/>
    <w:rsid w:val="00736E0F"/>
    <w:rsid w:val="0074042E"/>
    <w:rsid w:val="00741D42"/>
    <w:rsid w:val="00747C6D"/>
    <w:rsid w:val="0075250E"/>
    <w:rsid w:val="00764F58"/>
    <w:rsid w:val="0077034A"/>
    <w:rsid w:val="007708A2"/>
    <w:rsid w:val="00786398"/>
    <w:rsid w:val="0078699D"/>
    <w:rsid w:val="007874FF"/>
    <w:rsid w:val="007A7091"/>
    <w:rsid w:val="007B6B49"/>
    <w:rsid w:val="007C6DF2"/>
    <w:rsid w:val="007D3D21"/>
    <w:rsid w:val="007E7E5D"/>
    <w:rsid w:val="00800C6E"/>
    <w:rsid w:val="00800D6F"/>
    <w:rsid w:val="00803294"/>
    <w:rsid w:val="00814265"/>
    <w:rsid w:val="00846D43"/>
    <w:rsid w:val="008504C6"/>
    <w:rsid w:val="00852429"/>
    <w:rsid w:val="0085747B"/>
    <w:rsid w:val="00862067"/>
    <w:rsid w:val="008653F1"/>
    <w:rsid w:val="008742E2"/>
    <w:rsid w:val="00880F8C"/>
    <w:rsid w:val="00883BF0"/>
    <w:rsid w:val="008865E4"/>
    <w:rsid w:val="0088678B"/>
    <w:rsid w:val="00893AC5"/>
    <w:rsid w:val="00893F09"/>
    <w:rsid w:val="008979AD"/>
    <w:rsid w:val="00897D72"/>
    <w:rsid w:val="008A0981"/>
    <w:rsid w:val="008A7B36"/>
    <w:rsid w:val="008B4B87"/>
    <w:rsid w:val="008B51BD"/>
    <w:rsid w:val="008B6E8F"/>
    <w:rsid w:val="008B7183"/>
    <w:rsid w:val="008B7B9A"/>
    <w:rsid w:val="008C65D9"/>
    <w:rsid w:val="008D1D08"/>
    <w:rsid w:val="008E4A2D"/>
    <w:rsid w:val="008F7650"/>
    <w:rsid w:val="0090431C"/>
    <w:rsid w:val="00910E3A"/>
    <w:rsid w:val="00912D7F"/>
    <w:rsid w:val="0091746B"/>
    <w:rsid w:val="009315C3"/>
    <w:rsid w:val="0093440F"/>
    <w:rsid w:val="009365B4"/>
    <w:rsid w:val="0093751B"/>
    <w:rsid w:val="00942DA1"/>
    <w:rsid w:val="00955F5C"/>
    <w:rsid w:val="00960DB2"/>
    <w:rsid w:val="00967516"/>
    <w:rsid w:val="009703DF"/>
    <w:rsid w:val="00975444"/>
    <w:rsid w:val="009825E3"/>
    <w:rsid w:val="0098637E"/>
    <w:rsid w:val="00986BF0"/>
    <w:rsid w:val="00986DEE"/>
    <w:rsid w:val="00992776"/>
    <w:rsid w:val="009973D9"/>
    <w:rsid w:val="009A1CEF"/>
    <w:rsid w:val="009C6051"/>
    <w:rsid w:val="009C657D"/>
    <w:rsid w:val="009C6738"/>
    <w:rsid w:val="009D484B"/>
    <w:rsid w:val="009E7CBF"/>
    <w:rsid w:val="009F1566"/>
    <w:rsid w:val="009F47E8"/>
    <w:rsid w:val="009F5665"/>
    <w:rsid w:val="009F5F2C"/>
    <w:rsid w:val="00A007C5"/>
    <w:rsid w:val="00A04400"/>
    <w:rsid w:val="00A04DAA"/>
    <w:rsid w:val="00A132E2"/>
    <w:rsid w:val="00A14957"/>
    <w:rsid w:val="00A3604B"/>
    <w:rsid w:val="00A573EE"/>
    <w:rsid w:val="00A62668"/>
    <w:rsid w:val="00A629B7"/>
    <w:rsid w:val="00A93D07"/>
    <w:rsid w:val="00A97C32"/>
    <w:rsid w:val="00AA3134"/>
    <w:rsid w:val="00AA435C"/>
    <w:rsid w:val="00AC16D7"/>
    <w:rsid w:val="00AC30D8"/>
    <w:rsid w:val="00AD1CD0"/>
    <w:rsid w:val="00AD5862"/>
    <w:rsid w:val="00AE2545"/>
    <w:rsid w:val="00AE2A26"/>
    <w:rsid w:val="00AE3B65"/>
    <w:rsid w:val="00AE4D5B"/>
    <w:rsid w:val="00AF3031"/>
    <w:rsid w:val="00AF6C78"/>
    <w:rsid w:val="00AF709C"/>
    <w:rsid w:val="00B035C2"/>
    <w:rsid w:val="00B10481"/>
    <w:rsid w:val="00B105FF"/>
    <w:rsid w:val="00B10E76"/>
    <w:rsid w:val="00B135BE"/>
    <w:rsid w:val="00B13D65"/>
    <w:rsid w:val="00B14A8A"/>
    <w:rsid w:val="00B17BFD"/>
    <w:rsid w:val="00B217DD"/>
    <w:rsid w:val="00B21AE2"/>
    <w:rsid w:val="00B27113"/>
    <w:rsid w:val="00B34061"/>
    <w:rsid w:val="00B42D0B"/>
    <w:rsid w:val="00B50C43"/>
    <w:rsid w:val="00B552E6"/>
    <w:rsid w:val="00B56E8E"/>
    <w:rsid w:val="00B71D8B"/>
    <w:rsid w:val="00B7399B"/>
    <w:rsid w:val="00B74095"/>
    <w:rsid w:val="00B74A12"/>
    <w:rsid w:val="00B7532A"/>
    <w:rsid w:val="00B80A6A"/>
    <w:rsid w:val="00B84508"/>
    <w:rsid w:val="00B912D5"/>
    <w:rsid w:val="00BA2DA5"/>
    <w:rsid w:val="00BA6E47"/>
    <w:rsid w:val="00BC246F"/>
    <w:rsid w:val="00BC47BB"/>
    <w:rsid w:val="00BE3DE5"/>
    <w:rsid w:val="00BE6709"/>
    <w:rsid w:val="00C0203D"/>
    <w:rsid w:val="00C02394"/>
    <w:rsid w:val="00C0764D"/>
    <w:rsid w:val="00C10599"/>
    <w:rsid w:val="00C13A06"/>
    <w:rsid w:val="00C2321A"/>
    <w:rsid w:val="00C276B0"/>
    <w:rsid w:val="00C328C4"/>
    <w:rsid w:val="00C416CE"/>
    <w:rsid w:val="00C41ACD"/>
    <w:rsid w:val="00C43D9F"/>
    <w:rsid w:val="00C508AD"/>
    <w:rsid w:val="00C5197C"/>
    <w:rsid w:val="00C6239B"/>
    <w:rsid w:val="00C629F2"/>
    <w:rsid w:val="00C64251"/>
    <w:rsid w:val="00C656D2"/>
    <w:rsid w:val="00C7375A"/>
    <w:rsid w:val="00C76D5C"/>
    <w:rsid w:val="00C82D52"/>
    <w:rsid w:val="00C86D67"/>
    <w:rsid w:val="00C92FDB"/>
    <w:rsid w:val="00CA3624"/>
    <w:rsid w:val="00CA3FCD"/>
    <w:rsid w:val="00CA488B"/>
    <w:rsid w:val="00CB6EF9"/>
    <w:rsid w:val="00CC41AB"/>
    <w:rsid w:val="00CD4AA6"/>
    <w:rsid w:val="00CE1A2D"/>
    <w:rsid w:val="00D02EDD"/>
    <w:rsid w:val="00D0729B"/>
    <w:rsid w:val="00D11FC3"/>
    <w:rsid w:val="00D23CC2"/>
    <w:rsid w:val="00D24231"/>
    <w:rsid w:val="00D26D2B"/>
    <w:rsid w:val="00D31750"/>
    <w:rsid w:val="00D3207B"/>
    <w:rsid w:val="00D379AB"/>
    <w:rsid w:val="00D43DEB"/>
    <w:rsid w:val="00D45473"/>
    <w:rsid w:val="00D47A83"/>
    <w:rsid w:val="00D53F48"/>
    <w:rsid w:val="00D5442B"/>
    <w:rsid w:val="00D61F83"/>
    <w:rsid w:val="00D764BF"/>
    <w:rsid w:val="00D81E59"/>
    <w:rsid w:val="00D824CD"/>
    <w:rsid w:val="00D95066"/>
    <w:rsid w:val="00D97F88"/>
    <w:rsid w:val="00DA2431"/>
    <w:rsid w:val="00DA3A27"/>
    <w:rsid w:val="00DB36AA"/>
    <w:rsid w:val="00DB78A0"/>
    <w:rsid w:val="00DC0CFE"/>
    <w:rsid w:val="00DC1E8E"/>
    <w:rsid w:val="00DC3A6C"/>
    <w:rsid w:val="00DD2886"/>
    <w:rsid w:val="00DD7AA2"/>
    <w:rsid w:val="00DE1F89"/>
    <w:rsid w:val="00DE3F94"/>
    <w:rsid w:val="00DE5872"/>
    <w:rsid w:val="00DF08DD"/>
    <w:rsid w:val="00DF26D1"/>
    <w:rsid w:val="00DF7A24"/>
    <w:rsid w:val="00E116D8"/>
    <w:rsid w:val="00E169BC"/>
    <w:rsid w:val="00E1787F"/>
    <w:rsid w:val="00E276A7"/>
    <w:rsid w:val="00E43369"/>
    <w:rsid w:val="00E44637"/>
    <w:rsid w:val="00E44B64"/>
    <w:rsid w:val="00E461B2"/>
    <w:rsid w:val="00E54312"/>
    <w:rsid w:val="00E57844"/>
    <w:rsid w:val="00E62E2F"/>
    <w:rsid w:val="00E65491"/>
    <w:rsid w:val="00E65913"/>
    <w:rsid w:val="00E76399"/>
    <w:rsid w:val="00E80E12"/>
    <w:rsid w:val="00E82685"/>
    <w:rsid w:val="00E9162B"/>
    <w:rsid w:val="00E92C23"/>
    <w:rsid w:val="00E93610"/>
    <w:rsid w:val="00E96FC7"/>
    <w:rsid w:val="00EA6F53"/>
    <w:rsid w:val="00EB04FB"/>
    <w:rsid w:val="00EB1FE3"/>
    <w:rsid w:val="00EC3CA6"/>
    <w:rsid w:val="00EC5BDA"/>
    <w:rsid w:val="00EC77CA"/>
    <w:rsid w:val="00ED2132"/>
    <w:rsid w:val="00ED6B27"/>
    <w:rsid w:val="00EE0A3E"/>
    <w:rsid w:val="00EE2125"/>
    <w:rsid w:val="00EE4D0B"/>
    <w:rsid w:val="00F001FC"/>
    <w:rsid w:val="00F009AE"/>
    <w:rsid w:val="00F06E3C"/>
    <w:rsid w:val="00F07059"/>
    <w:rsid w:val="00F35977"/>
    <w:rsid w:val="00F46D62"/>
    <w:rsid w:val="00F5215C"/>
    <w:rsid w:val="00F5345E"/>
    <w:rsid w:val="00F53790"/>
    <w:rsid w:val="00F54ED6"/>
    <w:rsid w:val="00F755E7"/>
    <w:rsid w:val="00F7607A"/>
    <w:rsid w:val="00F7793A"/>
    <w:rsid w:val="00F8439F"/>
    <w:rsid w:val="00F85503"/>
    <w:rsid w:val="00F85C0D"/>
    <w:rsid w:val="00F906EE"/>
    <w:rsid w:val="00F95DD6"/>
    <w:rsid w:val="00FA3B3D"/>
    <w:rsid w:val="00FA78FF"/>
    <w:rsid w:val="00FB0435"/>
    <w:rsid w:val="00FB4F42"/>
    <w:rsid w:val="00FB508D"/>
    <w:rsid w:val="00FB7CB4"/>
    <w:rsid w:val="00FD055D"/>
    <w:rsid w:val="00FD1076"/>
    <w:rsid w:val="00FE074E"/>
    <w:rsid w:val="00FE672C"/>
    <w:rsid w:val="00FF2D44"/>
    <w:rsid w:val="00FF59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738829"/>
  <w14:defaultImageDpi w14:val="300"/>
  <w15:chartTrackingRefBased/>
  <w15:docId w15:val="{57956829-B329-487A-8DD2-6F6E4B83F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1D5C"/>
    <w:rPr>
      <w:sz w:val="24"/>
      <w:szCs w:val="24"/>
      <w:lang w:val="cs-C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D35"/>
  </w:style>
  <w:style w:type="paragraph" w:styleId="Footer">
    <w:name w:val="footer"/>
    <w:basedOn w:val="Normal"/>
    <w:link w:val="FooterChar"/>
    <w:unhideWhenUsed/>
    <w:rsid w:val="00F02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2D35"/>
  </w:style>
  <w:style w:type="character" w:styleId="Hyperlink">
    <w:name w:val="Hyperlink"/>
    <w:basedOn w:val="DefaultParagraphFont"/>
    <w:uiPriority w:val="99"/>
    <w:unhideWhenUsed/>
    <w:rsid w:val="00C13A0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13A0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72"/>
    <w:qFormat/>
    <w:rsid w:val="00C656D2"/>
    <w:pPr>
      <w:ind w:left="720"/>
      <w:contextualSpacing/>
    </w:pPr>
  </w:style>
  <w:style w:type="paragraph" w:styleId="Revision">
    <w:name w:val="Revision"/>
    <w:hidden/>
    <w:uiPriority w:val="71"/>
    <w:rsid w:val="005E4D22"/>
    <w:rPr>
      <w:sz w:val="24"/>
      <w:szCs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8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liimaministeerium.ee" TargetMode="Externa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yperlink" Target="mailto:majanduskomisjon@riigikogu.e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fin.ee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s.tropp\OneDrive%20-%20Energia.ee\Desktop\EE_digiplank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EE_digiplank_EST_logoga.dot</Template>
  <TotalTime>3446</TotalTime>
  <Pages>4</Pages>
  <Words>1599</Words>
  <Characters>12322</Characters>
  <Application>Microsoft Office Word</Application>
  <DocSecurity>0</DocSecurity>
  <Lines>102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Kreatiff</Company>
  <LinksUpToDate>false</LinksUpToDate>
  <CharactersWithSpaces>13894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Tropp</dc:creator>
  <cp:keywords/>
  <cp:lastModifiedBy>Maris Saluri</cp:lastModifiedBy>
  <cp:revision>432</cp:revision>
  <dcterms:created xsi:type="dcterms:W3CDTF">2024-01-25T13:04:00Z</dcterms:created>
  <dcterms:modified xsi:type="dcterms:W3CDTF">2024-02-19T13:20:00Z</dcterms:modified>
</cp:coreProperties>
</file>